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333" w:rsidRPr="003F1701" w:rsidRDefault="008B1905" w:rsidP="00BE0776">
      <w:pPr>
        <w:rPr>
          <w:ins w:id="0" w:author="Brito" w:date="2013-01-15T17:38:00Z"/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ANEXO I</w:t>
      </w:r>
    </w:p>
    <w:p w:rsidR="00C32171" w:rsidRPr="003F1701" w:rsidRDefault="00C32171" w:rsidP="007314B3">
      <w:pPr>
        <w:autoSpaceDE w:val="0"/>
        <w:autoSpaceDN w:val="0"/>
        <w:adjustRightInd w:val="0"/>
        <w:spacing w:line="360" w:lineRule="auto"/>
        <w:jc w:val="center"/>
        <w:rPr>
          <w:ins w:id="1" w:author="Brito" w:date="2013-01-15T17:38:00Z"/>
          <w:rFonts w:ascii="Calibri" w:hAnsi="Calibri" w:cs="Arial"/>
          <w:b/>
          <w:sz w:val="22"/>
          <w:szCs w:val="22"/>
        </w:rPr>
      </w:pPr>
      <w:r w:rsidRPr="003F1701">
        <w:rPr>
          <w:rFonts w:ascii="Calibri" w:hAnsi="Calibri" w:cs="Arial"/>
          <w:b/>
          <w:sz w:val="22"/>
          <w:szCs w:val="22"/>
        </w:rPr>
        <w:t>TERMO DE REFERÊNCIA</w:t>
      </w:r>
    </w:p>
    <w:p w:rsidR="00C677B6" w:rsidRPr="003F1701" w:rsidRDefault="00C32171" w:rsidP="006842C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3F1701">
        <w:rPr>
          <w:rFonts w:ascii="Calibri" w:hAnsi="Calibri" w:cs="Arial"/>
          <w:b/>
          <w:sz w:val="22"/>
          <w:szCs w:val="22"/>
        </w:rPr>
        <w:t xml:space="preserve">1 </w:t>
      </w:r>
      <w:r w:rsidR="00C677B6" w:rsidRPr="003F1701">
        <w:rPr>
          <w:rFonts w:ascii="Calibri" w:hAnsi="Calibri" w:cs="Arial"/>
          <w:b/>
          <w:sz w:val="22"/>
          <w:szCs w:val="22"/>
        </w:rPr>
        <w:t>–</w:t>
      </w:r>
      <w:r w:rsidRPr="003F1701">
        <w:rPr>
          <w:rFonts w:ascii="Calibri" w:hAnsi="Calibri" w:cs="Arial"/>
          <w:b/>
          <w:sz w:val="22"/>
          <w:szCs w:val="22"/>
        </w:rPr>
        <w:t xml:space="preserve"> OBJETO</w:t>
      </w:r>
    </w:p>
    <w:p w:rsidR="00C32171" w:rsidRPr="0052143B" w:rsidRDefault="00B76B50" w:rsidP="00A957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52143B">
        <w:rPr>
          <w:rFonts w:ascii="Calibri" w:hAnsi="Calibri" w:cs="Arial"/>
          <w:sz w:val="22"/>
          <w:szCs w:val="22"/>
        </w:rPr>
        <w:t xml:space="preserve">A presente Licitação tem como objeto </w:t>
      </w:r>
      <w:r w:rsidR="0052143B" w:rsidRPr="006568FB">
        <w:rPr>
          <w:rFonts w:ascii="Calibri" w:hAnsi="Calibri"/>
          <w:b/>
          <w:bCs/>
          <w:sz w:val="22"/>
          <w:szCs w:val="22"/>
        </w:rPr>
        <w:t>c</w:t>
      </w:r>
      <w:r w:rsidR="0052143B" w:rsidRPr="006568FB">
        <w:rPr>
          <w:rFonts w:ascii="Calibri" w:hAnsi="Calibri" w:cs="Arial"/>
          <w:b/>
          <w:sz w:val="22"/>
          <w:szCs w:val="22"/>
        </w:rPr>
        <w:t xml:space="preserve">ontratação de empresa especializada na prestação de serviço de manutenção preventiva e corretiva, com fornecimento de peças de </w:t>
      </w:r>
      <w:proofErr w:type="gramStart"/>
      <w:r w:rsidR="0052143B" w:rsidRPr="006568FB">
        <w:rPr>
          <w:rFonts w:ascii="Calibri" w:hAnsi="Calibri" w:cs="Arial"/>
          <w:b/>
          <w:sz w:val="22"/>
          <w:szCs w:val="22"/>
        </w:rPr>
        <w:t>reposição</w:t>
      </w:r>
      <w:r w:rsidR="00AB4BB3">
        <w:rPr>
          <w:rFonts w:ascii="Calibri" w:hAnsi="Calibri" w:cs="Arial"/>
          <w:b/>
          <w:sz w:val="22"/>
          <w:szCs w:val="22"/>
        </w:rPr>
        <w:t xml:space="preserve">, </w:t>
      </w:r>
      <w:r w:rsidR="0052143B" w:rsidRPr="006568FB">
        <w:rPr>
          <w:rFonts w:ascii="Calibri" w:hAnsi="Calibri" w:cs="Arial"/>
          <w:b/>
          <w:sz w:val="22"/>
          <w:szCs w:val="22"/>
        </w:rPr>
        <w:t xml:space="preserve"> suporte</w:t>
      </w:r>
      <w:proofErr w:type="gramEnd"/>
      <w:r w:rsidR="0052143B" w:rsidRPr="006568FB">
        <w:rPr>
          <w:rFonts w:ascii="Calibri" w:hAnsi="Calibri" w:cs="Arial"/>
          <w:b/>
          <w:sz w:val="22"/>
          <w:szCs w:val="22"/>
        </w:rPr>
        <w:t xml:space="preserve"> técnico </w:t>
      </w:r>
      <w:r w:rsidR="00AB4BB3">
        <w:rPr>
          <w:rFonts w:ascii="Calibri" w:hAnsi="Calibri" w:cs="Arial"/>
          <w:b/>
          <w:sz w:val="22"/>
          <w:szCs w:val="22"/>
        </w:rPr>
        <w:t xml:space="preserve">e atualizações de versões </w:t>
      </w:r>
      <w:r w:rsidR="0052143B" w:rsidRPr="006568FB">
        <w:rPr>
          <w:rFonts w:ascii="Calibri" w:hAnsi="Calibri" w:cs="Arial"/>
          <w:b/>
          <w:sz w:val="22"/>
          <w:szCs w:val="22"/>
        </w:rPr>
        <w:t xml:space="preserve">no PABX ALCATEL-LUCENT </w:t>
      </w:r>
      <w:proofErr w:type="spellStart"/>
      <w:r w:rsidR="0052143B" w:rsidRPr="006568FB">
        <w:rPr>
          <w:rFonts w:ascii="Calibri" w:hAnsi="Calibri" w:cs="Arial"/>
          <w:b/>
          <w:sz w:val="22"/>
          <w:szCs w:val="22"/>
        </w:rPr>
        <w:t>OMNI</w:t>
      </w:r>
      <w:proofErr w:type="spellEnd"/>
      <w:r w:rsidR="0052143B" w:rsidRPr="006568FB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="0052143B" w:rsidRPr="006568FB">
        <w:rPr>
          <w:rFonts w:ascii="Calibri" w:hAnsi="Calibri" w:cs="Arial"/>
          <w:b/>
          <w:sz w:val="22"/>
          <w:szCs w:val="22"/>
        </w:rPr>
        <w:t>PCX</w:t>
      </w:r>
      <w:proofErr w:type="spellEnd"/>
      <w:r w:rsidR="0052143B" w:rsidRPr="006568FB">
        <w:rPr>
          <w:rFonts w:ascii="Calibri" w:hAnsi="Calibri" w:cs="Arial"/>
          <w:b/>
          <w:sz w:val="22"/>
          <w:szCs w:val="22"/>
        </w:rPr>
        <w:t xml:space="preserve"> ENTERPRISE</w:t>
      </w:r>
      <w:r w:rsidR="00AB4BB3">
        <w:rPr>
          <w:rFonts w:ascii="Calibri" w:hAnsi="Calibri" w:cs="Arial"/>
          <w:b/>
          <w:sz w:val="22"/>
          <w:szCs w:val="22"/>
        </w:rPr>
        <w:t xml:space="preserve"> e </w:t>
      </w:r>
      <w:r w:rsidR="0052143B" w:rsidRPr="006568FB">
        <w:rPr>
          <w:rFonts w:ascii="Calibri" w:hAnsi="Calibri" w:cs="Arial"/>
          <w:b/>
          <w:sz w:val="22"/>
          <w:szCs w:val="22"/>
        </w:rPr>
        <w:t xml:space="preserve"> bastidores remotos, instalados nas dependências da UFPB – UNIVERSIDADE FEDERAL DA PARAÍBA</w:t>
      </w:r>
      <w:r w:rsidRPr="006568FB">
        <w:rPr>
          <w:rFonts w:ascii="Calibri" w:hAnsi="Calibri" w:cs="Arial"/>
          <w:bCs/>
          <w:sz w:val="22"/>
          <w:szCs w:val="22"/>
        </w:rPr>
        <w:t xml:space="preserve">, </w:t>
      </w:r>
      <w:r w:rsidRPr="006568FB">
        <w:rPr>
          <w:rFonts w:ascii="Calibri" w:hAnsi="Calibri" w:cs="Arial"/>
          <w:sz w:val="22"/>
          <w:szCs w:val="22"/>
        </w:rPr>
        <w:t xml:space="preserve">conforme especificações e quantitativos estabelecidos no Termo de Referência </w:t>
      </w:r>
      <w:r w:rsidR="000807BB">
        <w:rPr>
          <w:rFonts w:ascii="Calibri" w:hAnsi="Calibri" w:cs="Arial"/>
          <w:sz w:val="22"/>
          <w:szCs w:val="22"/>
        </w:rPr>
        <w:t xml:space="preserve">no Edital e seus anexos </w:t>
      </w:r>
      <w:r w:rsidRPr="0052143B">
        <w:rPr>
          <w:rFonts w:ascii="Calibri" w:hAnsi="Calibri" w:cs="Arial"/>
          <w:sz w:val="22"/>
          <w:szCs w:val="22"/>
        </w:rPr>
        <w:t>.</w:t>
      </w:r>
    </w:p>
    <w:p w:rsidR="00C32171" w:rsidRPr="003F1701" w:rsidRDefault="00C32171" w:rsidP="006842C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3F1701">
        <w:rPr>
          <w:rFonts w:ascii="Calibri" w:hAnsi="Calibri" w:cs="Arial"/>
          <w:b/>
          <w:sz w:val="22"/>
          <w:szCs w:val="22"/>
        </w:rPr>
        <w:t xml:space="preserve">2 </w:t>
      </w:r>
      <w:r w:rsidR="00B31D02" w:rsidRPr="003F1701">
        <w:rPr>
          <w:rFonts w:ascii="Calibri" w:hAnsi="Calibri" w:cs="Arial"/>
          <w:b/>
          <w:sz w:val="22"/>
          <w:szCs w:val="22"/>
        </w:rPr>
        <w:t>–</w:t>
      </w:r>
      <w:r w:rsidRPr="003F1701">
        <w:rPr>
          <w:rFonts w:ascii="Calibri" w:hAnsi="Calibri" w:cs="Arial"/>
          <w:b/>
          <w:sz w:val="22"/>
          <w:szCs w:val="22"/>
        </w:rPr>
        <w:t xml:space="preserve"> JUSTIFICATIVA</w:t>
      </w:r>
    </w:p>
    <w:p w:rsidR="00B76B50" w:rsidRPr="003F1701" w:rsidRDefault="00B76B50" w:rsidP="001251A4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A implantação deste serviço visa manter o pleno funcionamento do conjunto das partes da Central Telefônica Alcatel-Lucent e o seu restabelecimento, em caso de inoperância, no menor prazo de tempo possível, possibilitando a esta Universidade cumprir sua missão de serviços necessários à população, sendo este conjunto imprescindível como estrutura administrativa de apoio.</w:t>
      </w:r>
    </w:p>
    <w:p w:rsidR="009A5755" w:rsidRPr="003F1701" w:rsidRDefault="00B76B50" w:rsidP="00B76B5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A ocorrência de panes nos sistemas da Central Telefônica leva a elaboração de processo de aquisição de materiais e/ou serviços, demandando tempo para realização das etapas deste processo, acarretando assim longo período de inoperância, que pode chegar a três meses em média, podendo causar indisponibilidade do sistema de comunicação comutado (PABX) e bastidores remotos dos anexos, o que pode influenciar negativamente os sistemas telefônicos administrativos internos e a interligação destes com a rede pública de telefonia, culminando no isolamento da nossa comunicação com as unidades da UFPB e até com o mundo externo</w:t>
      </w:r>
    </w:p>
    <w:p w:rsidR="00C32171" w:rsidRPr="003F1701" w:rsidRDefault="008D4D5B" w:rsidP="009A575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</w:p>
    <w:p w:rsidR="00B76B50" w:rsidRPr="003F1701" w:rsidRDefault="00B76B50" w:rsidP="00B76B50">
      <w:pPr>
        <w:pStyle w:val="Standard"/>
        <w:autoSpaceDE w:val="0"/>
        <w:jc w:val="both"/>
        <w:rPr>
          <w:rFonts w:ascii="Calibri" w:hAnsi="Calibri" w:cs="Arial"/>
          <w:b/>
          <w:sz w:val="22"/>
          <w:szCs w:val="22"/>
        </w:rPr>
      </w:pPr>
      <w:r w:rsidRPr="003F1701">
        <w:rPr>
          <w:rFonts w:ascii="Calibri" w:hAnsi="Calibri" w:cs="Arial"/>
          <w:b/>
          <w:sz w:val="22"/>
          <w:szCs w:val="22"/>
        </w:rPr>
        <w:lastRenderedPageBreak/>
        <w:t>3</w:t>
      </w:r>
      <w:r w:rsidRPr="003F1701">
        <w:rPr>
          <w:rFonts w:ascii="Calibri" w:hAnsi="Calibri" w:cs="Arial"/>
          <w:sz w:val="22"/>
          <w:szCs w:val="22"/>
        </w:rPr>
        <w:t xml:space="preserve"> </w:t>
      </w:r>
      <w:r w:rsidRPr="003F1701">
        <w:rPr>
          <w:rFonts w:ascii="Calibri" w:hAnsi="Calibri" w:cs="Arial"/>
          <w:b/>
          <w:sz w:val="22"/>
          <w:szCs w:val="22"/>
        </w:rPr>
        <w:t>– DESCRIÇÃO DAS LOCALIDADES, CONFIGURAÇÃO DOS EQUIPAMENTOS: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730"/>
        <w:gridCol w:w="850"/>
        <w:gridCol w:w="715"/>
        <w:gridCol w:w="709"/>
        <w:gridCol w:w="774"/>
        <w:gridCol w:w="841"/>
        <w:gridCol w:w="774"/>
        <w:gridCol w:w="850"/>
      </w:tblGrid>
      <w:tr w:rsidR="00B76B50" w:rsidRPr="003F1701" w:rsidTr="00C37B66">
        <w:trPr>
          <w:trHeight w:val="3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6B50" w:rsidRPr="003F1701" w:rsidTr="00C37B66">
        <w:trPr>
          <w:trHeight w:val="97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Site / Equipamento: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Ramal Digital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Ramal </w:t>
            </w:r>
            <w:proofErr w:type="spellStart"/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Analóg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Ramal </w:t>
            </w:r>
            <w:proofErr w:type="spellStart"/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IPRIP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Soft-fone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Tronco Digital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Tronco </w:t>
            </w:r>
            <w:proofErr w:type="spellStart"/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Ananóg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Tronco IP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Portas</w:t>
            </w:r>
          </w:p>
        </w:tc>
      </w:tr>
      <w:tr w:rsidR="00B76B50" w:rsidRPr="003F1701" w:rsidTr="00C37B66">
        <w:trPr>
          <w:trHeight w:val="52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CAMPUS I </w:t>
            </w: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/ PABX Alcatel-Lucent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1094</w:t>
            </w:r>
          </w:p>
        </w:tc>
      </w:tr>
      <w:tr w:rsidR="00B76B50" w:rsidRPr="003F1701" w:rsidTr="00C37B66">
        <w:trPr>
          <w:trHeight w:val="52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</w:t>
            </w: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</w:tr>
      <w:tr w:rsidR="00B76B50" w:rsidRPr="003F1701" w:rsidTr="00C37B66">
        <w:trPr>
          <w:trHeight w:val="52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AREIA</w:t>
            </w: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</w:tr>
      <w:tr w:rsidR="00B76B50" w:rsidRPr="003F1701" w:rsidTr="00C37B66">
        <w:trPr>
          <w:trHeight w:val="58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BANANEIRAS</w:t>
            </w: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</w:tr>
      <w:tr w:rsidR="00B76B50" w:rsidRPr="003F1701" w:rsidTr="00C37B66">
        <w:trPr>
          <w:trHeight w:val="7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MAMANGUAPE </w:t>
            </w: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/ Bastidor remoto Alcatel-Lucent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</w:tr>
      <w:tr w:rsidR="00B76B50" w:rsidRPr="003F1701" w:rsidTr="00C37B66">
        <w:trPr>
          <w:trHeight w:val="52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RIO TINTO</w:t>
            </w: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</w:tr>
      <w:tr w:rsidR="00B76B50" w:rsidRPr="003F1701" w:rsidTr="00C37B66">
        <w:trPr>
          <w:trHeight w:val="52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CCEN</w:t>
            </w: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222</w:t>
            </w:r>
          </w:p>
        </w:tc>
      </w:tr>
      <w:tr w:rsidR="00B76B50" w:rsidRPr="003F1701" w:rsidTr="00C37B66">
        <w:trPr>
          <w:trHeight w:val="52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UFPB </w:t>
            </w:r>
            <w:proofErr w:type="spellStart"/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CCHLA</w:t>
            </w:r>
            <w:proofErr w:type="spellEnd"/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/ Bastidor remoto Alcatel-Lucent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color w:val="000000"/>
                <w:sz w:val="22"/>
                <w:szCs w:val="22"/>
              </w:rPr>
              <w:t>222</w:t>
            </w:r>
          </w:p>
        </w:tc>
      </w:tr>
      <w:tr w:rsidR="00B76B50" w:rsidRPr="003F1701" w:rsidTr="00C37B66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2448</w:t>
            </w:r>
          </w:p>
        </w:tc>
      </w:tr>
    </w:tbl>
    <w:p w:rsidR="00B76B50" w:rsidRPr="003F1701" w:rsidRDefault="00B76B50" w:rsidP="00B76B50">
      <w:pPr>
        <w:pStyle w:val="Standard"/>
        <w:autoSpaceDE w:val="0"/>
        <w:jc w:val="both"/>
        <w:rPr>
          <w:rFonts w:ascii="Calibri" w:hAnsi="Calibri" w:cs="Arial"/>
          <w:b/>
          <w:bCs/>
          <w:sz w:val="22"/>
          <w:szCs w:val="22"/>
        </w:rPr>
      </w:pPr>
    </w:p>
    <w:p w:rsidR="00B76B50" w:rsidRPr="003F1701" w:rsidRDefault="00B76B50" w:rsidP="00B76B50">
      <w:pPr>
        <w:pStyle w:val="Standard"/>
        <w:autoSpaceDE w:val="0"/>
        <w:jc w:val="both"/>
        <w:rPr>
          <w:rFonts w:ascii="Calibri" w:hAnsi="Calibri" w:cs="Arial"/>
          <w:b/>
          <w:bCs/>
          <w:sz w:val="22"/>
          <w:szCs w:val="22"/>
        </w:rPr>
      </w:pPr>
      <w:r w:rsidRPr="003F1701">
        <w:rPr>
          <w:rFonts w:ascii="Calibri" w:hAnsi="Calibri" w:cs="Arial"/>
          <w:b/>
          <w:bCs/>
          <w:sz w:val="22"/>
          <w:szCs w:val="22"/>
        </w:rPr>
        <w:t>4. DESCRIÇÃO DOS SERVIÇOS</w:t>
      </w:r>
    </w:p>
    <w:p w:rsidR="009A5755" w:rsidRPr="003F1701" w:rsidRDefault="00B76B50" w:rsidP="00B76B50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Os serviços técnicos especializados para manutenção preventiva e corretiva, suporte em softwares, nos equipamentos/sistemas envolvidos neste Termo de Referência estão listados a seguir, e compreendem, basicamente, o fornecimento de mão de obra especializada, com fornecimento de peças, para prestação de serviços de manutenção corretiva, preventiva, suporte técnico, reparo de placas, reparo de terminais digitais, terminais IP e componentes do PABX IP-</w:t>
      </w:r>
      <w:proofErr w:type="spellStart"/>
      <w:r w:rsidRPr="003F1701">
        <w:rPr>
          <w:rFonts w:ascii="Calibri" w:hAnsi="Calibri" w:cs="Arial"/>
          <w:sz w:val="22"/>
          <w:szCs w:val="22"/>
        </w:rPr>
        <w:t>TDM</w:t>
      </w:r>
      <w:proofErr w:type="spellEnd"/>
      <w:r w:rsidRPr="003F1701">
        <w:rPr>
          <w:rFonts w:ascii="Calibri" w:hAnsi="Calibri" w:cs="Arial"/>
          <w:sz w:val="22"/>
          <w:szCs w:val="22"/>
        </w:rPr>
        <w:t xml:space="preserve"> Alcatel-Lucent </w:t>
      </w:r>
      <w:proofErr w:type="spellStart"/>
      <w:r w:rsidRPr="003F1701">
        <w:rPr>
          <w:rFonts w:ascii="Calibri" w:hAnsi="Calibri" w:cs="Arial"/>
          <w:sz w:val="22"/>
          <w:szCs w:val="22"/>
        </w:rPr>
        <w:t>Omni</w:t>
      </w:r>
      <w:proofErr w:type="spellEnd"/>
      <w:r w:rsidRPr="003F1701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3F1701">
        <w:rPr>
          <w:rFonts w:ascii="Calibri" w:hAnsi="Calibri" w:cs="Arial"/>
          <w:sz w:val="22"/>
          <w:szCs w:val="22"/>
        </w:rPr>
        <w:t>PCX</w:t>
      </w:r>
      <w:proofErr w:type="spellEnd"/>
      <w:r w:rsidRPr="003F1701">
        <w:rPr>
          <w:rFonts w:ascii="Calibri" w:hAnsi="Calibri" w:cs="Arial"/>
          <w:sz w:val="22"/>
          <w:szCs w:val="22"/>
        </w:rPr>
        <w:t xml:space="preserve"> Enterprise da UFPB – UNIVERSIDADE FEDERAL DA </w:t>
      </w:r>
      <w:proofErr w:type="spellStart"/>
      <w:r w:rsidRPr="003F1701">
        <w:rPr>
          <w:rFonts w:ascii="Calibri" w:hAnsi="Calibri" w:cs="Arial"/>
          <w:sz w:val="22"/>
          <w:szCs w:val="22"/>
        </w:rPr>
        <w:t>PARAIBA</w:t>
      </w:r>
      <w:proofErr w:type="spellEnd"/>
      <w:r w:rsidRPr="003F1701">
        <w:rPr>
          <w:rFonts w:ascii="Calibri" w:hAnsi="Calibri" w:cs="Arial"/>
          <w:sz w:val="22"/>
          <w:szCs w:val="22"/>
        </w:rPr>
        <w:t>, respectivos bastidores remotos instalados.</w:t>
      </w:r>
    </w:p>
    <w:p w:rsidR="00B76B50" w:rsidRPr="003F170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3F1701">
        <w:rPr>
          <w:rFonts w:ascii="Calibri" w:hAnsi="Calibri" w:cs="Arial"/>
          <w:b/>
          <w:bCs/>
          <w:sz w:val="22"/>
          <w:szCs w:val="22"/>
        </w:rPr>
        <w:t>5. DA MANUTENÇÃO PREVENTIVA</w:t>
      </w:r>
    </w:p>
    <w:p w:rsidR="00B76B50" w:rsidRPr="003F170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A manutenção preventiva tem por objetivo todas e quaisquer ações técnicas necessárias à garantia de um melhor desempenho e durabilidade dos equipamentos consistindo em:</w:t>
      </w:r>
    </w:p>
    <w:p w:rsidR="00B76B50" w:rsidRPr="003F170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3F1701">
        <w:rPr>
          <w:rFonts w:ascii="Calibri" w:hAnsi="Calibri" w:cs="Arial"/>
          <w:b/>
          <w:bCs/>
          <w:sz w:val="22"/>
          <w:szCs w:val="22"/>
        </w:rPr>
        <w:t xml:space="preserve">Periodicidade </w:t>
      </w:r>
      <w:r w:rsidR="008B1905">
        <w:rPr>
          <w:rFonts w:ascii="Calibri" w:hAnsi="Calibri" w:cs="Arial"/>
          <w:b/>
          <w:bCs/>
          <w:sz w:val="22"/>
          <w:szCs w:val="22"/>
        </w:rPr>
        <w:t>Mensal</w:t>
      </w:r>
      <w:r w:rsidRPr="003F1701">
        <w:rPr>
          <w:rFonts w:ascii="Calibri" w:hAnsi="Calibri" w:cs="Arial"/>
          <w:b/>
          <w:bCs/>
          <w:sz w:val="22"/>
          <w:szCs w:val="22"/>
        </w:rPr>
        <w:t>:</w:t>
      </w:r>
    </w:p>
    <w:p w:rsidR="00B76B50" w:rsidRPr="003F1701" w:rsidRDefault="00B76B50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5.1. Verificação do estado físico do equipamento e limpeza do mesmo;</w:t>
      </w:r>
    </w:p>
    <w:p w:rsidR="00B76B50" w:rsidRPr="003F1701" w:rsidRDefault="00B76B50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5.2. Atualização do Backup do sistema;</w:t>
      </w:r>
    </w:p>
    <w:p w:rsidR="009429FF" w:rsidRPr="000B1482" w:rsidRDefault="00B76B50" w:rsidP="00A45167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color w:val="000000"/>
          <w:sz w:val="22"/>
          <w:szCs w:val="22"/>
        </w:rPr>
      </w:pPr>
      <w:r w:rsidRPr="000B1482">
        <w:rPr>
          <w:rFonts w:ascii="Calibri" w:hAnsi="Calibri" w:cs="Arial"/>
          <w:color w:val="000000"/>
          <w:sz w:val="22"/>
          <w:szCs w:val="22"/>
        </w:rPr>
        <w:t xml:space="preserve">5.3. </w:t>
      </w:r>
      <w:r w:rsidR="00A45167" w:rsidRPr="000B1482">
        <w:rPr>
          <w:rFonts w:ascii="Calibri" w:hAnsi="Calibri" w:cs="Arial"/>
          <w:color w:val="000000"/>
          <w:sz w:val="22"/>
          <w:szCs w:val="22"/>
        </w:rPr>
        <w:t xml:space="preserve">Atualização de versão do PABX Alcatel-Lucent </w:t>
      </w:r>
      <w:proofErr w:type="spellStart"/>
      <w:r w:rsidR="00A45167" w:rsidRPr="000B1482">
        <w:rPr>
          <w:rFonts w:ascii="Calibri" w:hAnsi="Calibri" w:cs="Arial"/>
          <w:color w:val="000000"/>
          <w:sz w:val="22"/>
          <w:szCs w:val="22"/>
        </w:rPr>
        <w:t>Omni</w:t>
      </w:r>
      <w:proofErr w:type="spellEnd"/>
      <w:r w:rsidR="00A45167" w:rsidRPr="000B1482">
        <w:rPr>
          <w:rFonts w:ascii="Calibri" w:hAnsi="Calibri" w:cs="Arial"/>
          <w:color w:val="000000"/>
          <w:sz w:val="22"/>
          <w:szCs w:val="22"/>
        </w:rPr>
        <w:t xml:space="preserve"> </w:t>
      </w:r>
      <w:proofErr w:type="spellStart"/>
      <w:r w:rsidR="00A45167" w:rsidRPr="000B1482">
        <w:rPr>
          <w:rFonts w:ascii="Calibri" w:hAnsi="Calibri" w:cs="Arial"/>
          <w:color w:val="000000"/>
          <w:sz w:val="22"/>
          <w:szCs w:val="22"/>
        </w:rPr>
        <w:t>PCX</w:t>
      </w:r>
      <w:proofErr w:type="spellEnd"/>
      <w:r w:rsidR="00A45167" w:rsidRPr="000B1482">
        <w:rPr>
          <w:rFonts w:ascii="Calibri" w:hAnsi="Calibri" w:cs="Arial"/>
          <w:color w:val="000000"/>
          <w:sz w:val="22"/>
          <w:szCs w:val="22"/>
        </w:rPr>
        <w:t xml:space="preserve"> Enterprise e respectivos bastidores remotos sempre que o fabricante disponibilizar uma nova versão/release suportada pela CPU </w:t>
      </w:r>
      <w:r w:rsidR="00A45167" w:rsidRPr="000B1482">
        <w:rPr>
          <w:rFonts w:ascii="Calibri" w:hAnsi="Calibri" w:cs="Arial"/>
          <w:color w:val="000000"/>
          <w:sz w:val="22"/>
          <w:szCs w:val="22"/>
        </w:rPr>
        <w:lastRenderedPageBreak/>
        <w:t>atual do sistema</w:t>
      </w:r>
      <w:r w:rsidR="009429FF" w:rsidRPr="000B1482">
        <w:rPr>
          <w:rFonts w:ascii="Calibri" w:hAnsi="Calibri" w:cs="Arial"/>
          <w:color w:val="000000"/>
          <w:sz w:val="22"/>
          <w:szCs w:val="22"/>
        </w:rPr>
        <w:t>.</w:t>
      </w:r>
    </w:p>
    <w:p w:rsidR="00B76B50" w:rsidRPr="000B1482" w:rsidRDefault="009429FF" w:rsidP="00A45167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color w:val="000000"/>
          <w:sz w:val="22"/>
          <w:szCs w:val="22"/>
        </w:rPr>
      </w:pPr>
      <w:r w:rsidRPr="000B1482">
        <w:rPr>
          <w:rFonts w:ascii="Calibri" w:hAnsi="Calibri" w:cs="Arial"/>
          <w:color w:val="000000"/>
          <w:sz w:val="22"/>
          <w:szCs w:val="22"/>
        </w:rPr>
        <w:tab/>
      </w:r>
      <w:proofErr w:type="spellStart"/>
      <w:r w:rsidRPr="000B1482">
        <w:rPr>
          <w:rFonts w:ascii="Calibri" w:hAnsi="Calibri" w:cs="Arial"/>
          <w:color w:val="000000"/>
          <w:sz w:val="22"/>
          <w:szCs w:val="22"/>
        </w:rPr>
        <w:t>OBS</w:t>
      </w:r>
      <w:proofErr w:type="spellEnd"/>
      <w:r w:rsidRPr="000B1482">
        <w:rPr>
          <w:rFonts w:ascii="Calibri" w:hAnsi="Calibri" w:cs="Arial"/>
          <w:color w:val="000000"/>
          <w:sz w:val="22"/>
          <w:szCs w:val="22"/>
        </w:rPr>
        <w:t>: O PABX deverá ser mantido sempre na última versão disponibilizada pelos fabricantes dos equipamentos;</w:t>
      </w:r>
    </w:p>
    <w:p w:rsidR="00B76B50" w:rsidRPr="003F1701" w:rsidRDefault="00B76B50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5.4. Verificação dos incidentes gerados pelo PABX e correção dos mesmos;</w:t>
      </w:r>
    </w:p>
    <w:p w:rsidR="00B76B50" w:rsidRPr="003F1701" w:rsidRDefault="00B76B50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5.5. Verificação do funcionamento de todos os ramais e linhas;</w:t>
      </w:r>
    </w:p>
    <w:p w:rsidR="00B76B50" w:rsidRDefault="00B76B50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 xml:space="preserve">5.6. </w:t>
      </w:r>
      <w:r w:rsidR="00A45167">
        <w:rPr>
          <w:rFonts w:ascii="Calibri" w:hAnsi="Calibri" w:cs="Arial"/>
          <w:sz w:val="22"/>
          <w:szCs w:val="22"/>
        </w:rPr>
        <w:t>Verificação dos sistemas de alimentação do PABX e respectivos bastidores remotos (NO BREAK E RETIFICADORES) com simulação de falta de energia e teste de autonomia das baterias</w:t>
      </w:r>
      <w:r w:rsidR="009429FF">
        <w:rPr>
          <w:rFonts w:ascii="Calibri" w:hAnsi="Calibri" w:cs="Arial"/>
          <w:sz w:val="22"/>
          <w:szCs w:val="22"/>
        </w:rPr>
        <w:t>.</w:t>
      </w:r>
    </w:p>
    <w:p w:rsidR="009429FF" w:rsidRPr="003F1701" w:rsidRDefault="009429FF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proofErr w:type="spellStart"/>
      <w:r>
        <w:rPr>
          <w:rFonts w:ascii="Calibri" w:hAnsi="Calibri" w:cs="Arial"/>
          <w:sz w:val="22"/>
          <w:szCs w:val="22"/>
        </w:rPr>
        <w:t>OBS</w:t>
      </w:r>
      <w:proofErr w:type="spellEnd"/>
      <w:r>
        <w:rPr>
          <w:rFonts w:ascii="Calibri" w:hAnsi="Calibri" w:cs="Arial"/>
          <w:sz w:val="22"/>
          <w:szCs w:val="22"/>
        </w:rPr>
        <w:t>: As baterias que forem diagnosticadas com defeito ou no final de sua vida útil deverão ser substituídas sem ônus para a UFPB, devendo-se manter a capacidade e as especificações recomendadas pelo fabricante do equipamento.</w:t>
      </w:r>
    </w:p>
    <w:p w:rsidR="00B76B50" w:rsidRPr="003F1701" w:rsidRDefault="00B76B50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5.7. Verificação/reparo de todos os aparelhos digitais, incluindo a substituição dos cordões lisos e espirais quando necessário;</w:t>
      </w:r>
    </w:p>
    <w:p w:rsidR="00B76B50" w:rsidRPr="003F1701" w:rsidRDefault="00B76B50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5.8. Realização de programações e reconfigurações no sistema;</w:t>
      </w:r>
    </w:p>
    <w:p w:rsidR="00B76B50" w:rsidRPr="003F1701" w:rsidRDefault="00B76B50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5.9. Suporte telefônico, remoto e local;</w:t>
      </w:r>
    </w:p>
    <w:p w:rsidR="00B76B50" w:rsidRPr="003F1701" w:rsidRDefault="00D220B1" w:rsidP="00F66BA1">
      <w:pPr>
        <w:pStyle w:val="Standard"/>
        <w:autoSpaceDE w:val="0"/>
        <w:spacing w:line="360" w:lineRule="auto"/>
        <w:ind w:left="607" w:hanging="607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5.10 Manutenção</w:t>
      </w:r>
      <w:r w:rsidR="00B76B50" w:rsidRPr="003F1701">
        <w:rPr>
          <w:rFonts w:ascii="Calibri" w:hAnsi="Calibri" w:cs="Arial"/>
          <w:color w:val="000000"/>
          <w:sz w:val="22"/>
          <w:szCs w:val="22"/>
        </w:rPr>
        <w:t xml:space="preserve"> e atualização do </w:t>
      </w:r>
      <w:proofErr w:type="spellStart"/>
      <w:r w:rsidR="00B76B50" w:rsidRPr="003F1701">
        <w:rPr>
          <w:rFonts w:ascii="Calibri" w:hAnsi="Calibri" w:cs="Arial"/>
          <w:color w:val="000000"/>
          <w:sz w:val="22"/>
          <w:szCs w:val="22"/>
        </w:rPr>
        <w:t>Tarifador</w:t>
      </w:r>
      <w:proofErr w:type="spellEnd"/>
      <w:r>
        <w:rPr>
          <w:rFonts w:ascii="Calibri" w:hAnsi="Calibri" w:cs="Arial"/>
          <w:color w:val="000000"/>
          <w:sz w:val="22"/>
          <w:szCs w:val="22"/>
        </w:rPr>
        <w:t>.</w:t>
      </w:r>
    </w:p>
    <w:p w:rsidR="00B76B50" w:rsidRDefault="00B76B50" w:rsidP="00F66BA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5.11. Atendimento 5 X 8.</w:t>
      </w:r>
    </w:p>
    <w:p w:rsidR="009429FF" w:rsidRPr="003F1701" w:rsidRDefault="009429FF" w:rsidP="00F66BA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5.12. Os equipamentos, placas e terminais que apresentarem defeito deverão ser reparados de acordo com os prazos estipulados no item 6.1. </w:t>
      </w:r>
      <w:proofErr w:type="gramStart"/>
      <w:r>
        <w:rPr>
          <w:rFonts w:ascii="Calibri" w:hAnsi="Calibri" w:cs="Arial"/>
          <w:sz w:val="22"/>
          <w:szCs w:val="22"/>
        </w:rPr>
        <w:t>neste</w:t>
      </w:r>
      <w:proofErr w:type="gramEnd"/>
      <w:r>
        <w:rPr>
          <w:rFonts w:ascii="Calibri" w:hAnsi="Calibri" w:cs="Arial"/>
          <w:sz w:val="22"/>
          <w:szCs w:val="22"/>
        </w:rPr>
        <w:t xml:space="preserve"> Termo de Referência, caso algum equipamento tenha que ser retirado para reparo a CONTRATADA deverá deixar como empréstimo um equipamento semelhante para que não ocorra paralisação dos serviços até a devolução dos equipamentos da UFPB.</w:t>
      </w:r>
    </w:p>
    <w:p w:rsidR="00B76B50" w:rsidRPr="003F170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3F1701">
        <w:rPr>
          <w:rFonts w:ascii="Calibri" w:hAnsi="Calibri" w:cs="Arial"/>
          <w:b/>
          <w:bCs/>
          <w:sz w:val="22"/>
          <w:szCs w:val="22"/>
        </w:rPr>
        <w:t>6.  DA MANUTENÇÃO CORRETIVA</w:t>
      </w:r>
    </w:p>
    <w:p w:rsidR="00B76B50" w:rsidRPr="003F170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A manutenção corretiva tem por objetivo todos os procedimentos necessários a colocar os equipamentos defeituosos em perfeito estado de funcionamento, compreendendo, inclusive, as necessárias substituições de peças defeituosas, gastas ou não ajustadas.</w:t>
      </w:r>
    </w:p>
    <w:p w:rsidR="00B76B50" w:rsidRPr="003F170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b/>
          <w:bCs/>
          <w:sz w:val="22"/>
          <w:szCs w:val="22"/>
        </w:rPr>
        <w:t>6.1</w:t>
      </w:r>
      <w:r w:rsidRPr="003F1701">
        <w:rPr>
          <w:rFonts w:ascii="Calibri" w:hAnsi="Calibri" w:cs="Arial"/>
          <w:sz w:val="22"/>
          <w:szCs w:val="22"/>
        </w:rPr>
        <w:t xml:space="preserve"> - A Contratada se obriga a prestar atendimento às solicitações de manutenção corretiva nos seguintes prazos máximos:</w:t>
      </w:r>
    </w:p>
    <w:p w:rsidR="00B76B50" w:rsidRPr="003F1701" w:rsidRDefault="00B76B50" w:rsidP="00F66BA1">
      <w:pPr>
        <w:pStyle w:val="Standard"/>
        <w:numPr>
          <w:ilvl w:val="0"/>
          <w:numId w:val="32"/>
        </w:numPr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36 (trinta e seis) horas para falhas comuns;</w:t>
      </w:r>
    </w:p>
    <w:p w:rsidR="00B76B50" w:rsidRPr="003F1701" w:rsidRDefault="00B76B50" w:rsidP="00F66BA1">
      <w:pPr>
        <w:pStyle w:val="Standard"/>
        <w:numPr>
          <w:ilvl w:val="0"/>
          <w:numId w:val="32"/>
        </w:numPr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12 (doze) horas para falhas graves;</w:t>
      </w:r>
    </w:p>
    <w:p w:rsidR="00B76B50" w:rsidRPr="003F1701" w:rsidRDefault="00B76B50" w:rsidP="00F66BA1">
      <w:pPr>
        <w:pStyle w:val="Standard"/>
        <w:numPr>
          <w:ilvl w:val="0"/>
          <w:numId w:val="32"/>
        </w:numPr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08 (oito) horas em casos de parada total do equipamento.</w:t>
      </w:r>
    </w:p>
    <w:p w:rsidR="00B76B50" w:rsidRPr="003F170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3F1701">
        <w:rPr>
          <w:rFonts w:ascii="Calibri" w:hAnsi="Calibri" w:cs="Arial"/>
          <w:b/>
          <w:bCs/>
          <w:sz w:val="22"/>
          <w:szCs w:val="22"/>
        </w:rPr>
        <w:t xml:space="preserve">7 . </w:t>
      </w:r>
      <w:r w:rsidR="00D220B1">
        <w:rPr>
          <w:rFonts w:ascii="Calibri" w:hAnsi="Calibri" w:cs="Arial"/>
          <w:b/>
          <w:bCs/>
          <w:sz w:val="22"/>
          <w:szCs w:val="22"/>
        </w:rPr>
        <w:t>Do Conhecimento dos Locais e Dificuldades do Serviço.</w:t>
      </w:r>
    </w:p>
    <w:p w:rsidR="00B76B50" w:rsidRPr="003F1701" w:rsidRDefault="00B76B50" w:rsidP="00F66BA1">
      <w:pPr>
        <w:pStyle w:val="Standard"/>
        <w:autoSpaceDE w:val="0"/>
        <w:spacing w:line="360" w:lineRule="auto"/>
        <w:ind w:left="587" w:hanging="58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 xml:space="preserve">7.1 Para o correto dimensionamento e elaboração de sua proposta, </w:t>
      </w:r>
      <w:r w:rsidR="00BF7E75">
        <w:rPr>
          <w:rFonts w:ascii="Calibri" w:hAnsi="Calibri" w:cs="Arial"/>
          <w:sz w:val="22"/>
          <w:szCs w:val="22"/>
        </w:rPr>
        <w:t>poder</w:t>
      </w:r>
      <w:r w:rsidRPr="003F1701">
        <w:rPr>
          <w:rFonts w:ascii="Calibri" w:hAnsi="Calibri" w:cs="Arial"/>
          <w:sz w:val="22"/>
          <w:szCs w:val="22"/>
        </w:rPr>
        <w:t xml:space="preserve">á o licitante </w:t>
      </w:r>
      <w:r w:rsidR="00704DD1">
        <w:rPr>
          <w:rFonts w:ascii="Calibri" w:hAnsi="Calibri" w:cs="Arial"/>
          <w:sz w:val="22"/>
          <w:szCs w:val="22"/>
        </w:rPr>
        <w:t>tomar conhecimento</w:t>
      </w:r>
      <w:r w:rsidRPr="003F1701">
        <w:rPr>
          <w:rFonts w:ascii="Calibri" w:hAnsi="Calibri" w:cs="Arial"/>
          <w:sz w:val="22"/>
          <w:szCs w:val="22"/>
        </w:rPr>
        <w:t xml:space="preserve"> previamente as instalações do local de execução dos serviços</w:t>
      </w:r>
      <w:r w:rsidR="00704DD1">
        <w:rPr>
          <w:rFonts w:ascii="Calibri" w:hAnsi="Calibri" w:cs="Arial"/>
          <w:sz w:val="22"/>
          <w:szCs w:val="22"/>
        </w:rPr>
        <w:t xml:space="preserve"> devidamente identificado</w:t>
      </w:r>
      <w:r w:rsidRPr="003F1701">
        <w:rPr>
          <w:rFonts w:ascii="Calibri" w:hAnsi="Calibri" w:cs="Arial"/>
          <w:sz w:val="22"/>
          <w:szCs w:val="22"/>
        </w:rPr>
        <w:t xml:space="preserve">, acompanhado por servidor desta repartição designado para esse fim, o que deverá </w:t>
      </w:r>
      <w:r w:rsidRPr="003F1701">
        <w:rPr>
          <w:rFonts w:ascii="Calibri" w:hAnsi="Calibri" w:cs="Arial"/>
          <w:sz w:val="22"/>
          <w:szCs w:val="22"/>
        </w:rPr>
        <w:lastRenderedPageBreak/>
        <w:t xml:space="preserve">ocorrer de </w:t>
      </w:r>
      <w:r w:rsidRPr="003F1701">
        <w:rPr>
          <w:rFonts w:ascii="Calibri" w:hAnsi="Calibri" w:cs="Arial"/>
          <w:b/>
          <w:bCs/>
          <w:sz w:val="22"/>
          <w:szCs w:val="22"/>
        </w:rPr>
        <w:t xml:space="preserve">segunda à sexta-feira, </w:t>
      </w:r>
      <w:r w:rsidRPr="003F1701">
        <w:rPr>
          <w:rFonts w:ascii="Calibri" w:hAnsi="Calibri" w:cs="Arial"/>
          <w:sz w:val="22"/>
          <w:szCs w:val="22"/>
        </w:rPr>
        <w:t xml:space="preserve">no período </w:t>
      </w:r>
      <w:r w:rsidRPr="003F1701">
        <w:rPr>
          <w:rFonts w:ascii="Calibri" w:hAnsi="Calibri" w:cs="Arial"/>
          <w:b/>
          <w:bCs/>
          <w:sz w:val="22"/>
          <w:szCs w:val="22"/>
        </w:rPr>
        <w:t xml:space="preserve">das </w:t>
      </w:r>
      <w:proofErr w:type="spellStart"/>
      <w:r w:rsidRPr="003F1701">
        <w:rPr>
          <w:rFonts w:ascii="Calibri" w:hAnsi="Calibri" w:cs="Arial"/>
          <w:b/>
          <w:bCs/>
          <w:sz w:val="22"/>
          <w:szCs w:val="22"/>
        </w:rPr>
        <w:t>9</w:t>
      </w:r>
      <w:r w:rsidR="001251A4">
        <w:rPr>
          <w:rFonts w:ascii="Calibri" w:hAnsi="Calibri" w:cs="Arial"/>
          <w:b/>
          <w:bCs/>
          <w:sz w:val="22"/>
          <w:szCs w:val="22"/>
        </w:rPr>
        <w:t>h00</w:t>
      </w:r>
      <w:proofErr w:type="spellEnd"/>
      <w:r w:rsidRPr="003F1701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1251A4" w:rsidRPr="003F1701">
        <w:rPr>
          <w:rFonts w:ascii="Calibri" w:hAnsi="Calibri" w:cs="Arial"/>
          <w:b/>
          <w:bCs/>
          <w:sz w:val="22"/>
          <w:szCs w:val="22"/>
        </w:rPr>
        <w:t>às</w:t>
      </w:r>
      <w:r w:rsidR="001251A4">
        <w:rPr>
          <w:rFonts w:ascii="Calibri" w:hAnsi="Calibri" w:cs="Arial"/>
          <w:b/>
          <w:bCs/>
          <w:sz w:val="22"/>
          <w:szCs w:val="22"/>
        </w:rPr>
        <w:t xml:space="preserve"> </w:t>
      </w:r>
      <w:proofErr w:type="spellStart"/>
      <w:r w:rsidR="001251A4">
        <w:rPr>
          <w:rFonts w:ascii="Calibri" w:hAnsi="Calibri" w:cs="Arial"/>
          <w:b/>
          <w:bCs/>
          <w:sz w:val="22"/>
          <w:szCs w:val="22"/>
        </w:rPr>
        <w:t>12h00</w:t>
      </w:r>
      <w:proofErr w:type="spellEnd"/>
      <w:r w:rsidR="001251A4">
        <w:rPr>
          <w:rFonts w:ascii="Calibri" w:hAnsi="Calibri" w:cs="Arial"/>
          <w:b/>
          <w:bCs/>
          <w:sz w:val="22"/>
          <w:szCs w:val="22"/>
        </w:rPr>
        <w:t xml:space="preserve"> e </w:t>
      </w:r>
      <w:proofErr w:type="spellStart"/>
      <w:r w:rsidR="001251A4">
        <w:rPr>
          <w:rFonts w:ascii="Calibri" w:hAnsi="Calibri" w:cs="Arial"/>
          <w:b/>
          <w:bCs/>
          <w:sz w:val="22"/>
          <w:szCs w:val="22"/>
        </w:rPr>
        <w:t>14h00</w:t>
      </w:r>
      <w:proofErr w:type="spellEnd"/>
      <w:r w:rsidR="001251A4">
        <w:rPr>
          <w:rFonts w:ascii="Calibri" w:hAnsi="Calibri" w:cs="Arial"/>
          <w:b/>
          <w:bCs/>
          <w:sz w:val="22"/>
          <w:szCs w:val="22"/>
        </w:rPr>
        <w:t xml:space="preserve"> às</w:t>
      </w:r>
      <w:r w:rsidRPr="003F1701">
        <w:rPr>
          <w:rFonts w:ascii="Calibri" w:hAnsi="Calibri" w:cs="Arial"/>
          <w:b/>
          <w:bCs/>
          <w:sz w:val="22"/>
          <w:szCs w:val="22"/>
        </w:rPr>
        <w:t xml:space="preserve"> </w:t>
      </w:r>
      <w:proofErr w:type="spellStart"/>
      <w:r w:rsidRPr="003F1701">
        <w:rPr>
          <w:rFonts w:ascii="Calibri" w:hAnsi="Calibri" w:cs="Arial"/>
          <w:b/>
          <w:bCs/>
          <w:sz w:val="22"/>
          <w:szCs w:val="22"/>
        </w:rPr>
        <w:t>17</w:t>
      </w:r>
      <w:r w:rsidR="001251A4">
        <w:rPr>
          <w:rFonts w:ascii="Calibri" w:hAnsi="Calibri" w:cs="Arial"/>
          <w:b/>
          <w:bCs/>
          <w:sz w:val="22"/>
          <w:szCs w:val="22"/>
        </w:rPr>
        <w:t>h00</w:t>
      </w:r>
      <w:proofErr w:type="spellEnd"/>
      <w:r w:rsidRPr="003F1701">
        <w:rPr>
          <w:rFonts w:ascii="Calibri" w:hAnsi="Calibri" w:cs="Arial"/>
          <w:b/>
          <w:bCs/>
          <w:sz w:val="22"/>
          <w:szCs w:val="22"/>
        </w:rPr>
        <w:t xml:space="preserve"> horas</w:t>
      </w:r>
      <w:r w:rsidRPr="003F1701">
        <w:rPr>
          <w:rFonts w:ascii="Calibri" w:hAnsi="Calibri" w:cs="Arial"/>
          <w:sz w:val="22"/>
          <w:szCs w:val="22"/>
        </w:rPr>
        <w:t xml:space="preserve">, mediante agendamento prévio pelo telefone </w:t>
      </w:r>
      <w:r w:rsidR="00E90A69">
        <w:rPr>
          <w:rFonts w:ascii="Calibri" w:hAnsi="Calibri" w:cs="Arial"/>
          <w:sz w:val="22"/>
          <w:szCs w:val="22"/>
        </w:rPr>
        <w:t>3216-7615</w:t>
      </w:r>
      <w:r w:rsidRPr="003F1701">
        <w:rPr>
          <w:rFonts w:ascii="Calibri" w:hAnsi="Calibri" w:cs="Arial"/>
          <w:sz w:val="22"/>
          <w:szCs w:val="22"/>
        </w:rPr>
        <w:t xml:space="preserve"> (falar com </w:t>
      </w:r>
      <w:r w:rsidR="001251A4">
        <w:rPr>
          <w:rFonts w:ascii="Calibri" w:hAnsi="Calibri" w:cs="Arial"/>
          <w:sz w:val="22"/>
          <w:szCs w:val="22"/>
        </w:rPr>
        <w:t>o</w:t>
      </w:r>
      <w:r w:rsidRPr="003F1701">
        <w:rPr>
          <w:rFonts w:ascii="Calibri" w:hAnsi="Calibri" w:cs="Arial"/>
          <w:sz w:val="22"/>
          <w:szCs w:val="22"/>
        </w:rPr>
        <w:t xml:space="preserve"> </w:t>
      </w:r>
      <w:r w:rsidR="001251A4">
        <w:rPr>
          <w:rFonts w:ascii="Calibri" w:hAnsi="Calibri" w:cs="Arial"/>
          <w:sz w:val="22"/>
          <w:szCs w:val="22"/>
        </w:rPr>
        <w:t>Sr. Amauri, Coordenador da Central Telefônica</w:t>
      </w:r>
      <w:r w:rsidRPr="003F1701">
        <w:rPr>
          <w:rFonts w:ascii="Calibri" w:hAnsi="Calibri" w:cs="Arial"/>
          <w:sz w:val="22"/>
          <w:szCs w:val="22"/>
        </w:rPr>
        <w:t>).</w:t>
      </w:r>
    </w:p>
    <w:p w:rsidR="00B76B50" w:rsidRPr="003F1701" w:rsidRDefault="00B76B50" w:rsidP="00F66BA1">
      <w:pPr>
        <w:pStyle w:val="Standard"/>
        <w:autoSpaceDE w:val="0"/>
        <w:spacing w:line="360" w:lineRule="auto"/>
        <w:ind w:left="587" w:hanging="58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bCs/>
          <w:sz w:val="22"/>
          <w:szCs w:val="22"/>
        </w:rPr>
        <w:t>7.2</w:t>
      </w:r>
      <w:r w:rsidRPr="003F1701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3F1701">
        <w:rPr>
          <w:rFonts w:ascii="Calibri" w:hAnsi="Calibri" w:cs="Arial"/>
          <w:sz w:val="22"/>
          <w:szCs w:val="22"/>
        </w:rPr>
        <w:t>Durante a visita, deverão ser observadas todas as condições locais onde os equipamentos/sistemas estão instalados/acondicionados, quando os licitantes deverão conhecer e equacionar, mediante inspeção preliminar e co</w:t>
      </w:r>
      <w:bookmarkStart w:id="2" w:name="_GoBack"/>
      <w:bookmarkEnd w:id="2"/>
      <w:r w:rsidRPr="003F1701">
        <w:rPr>
          <w:rFonts w:ascii="Calibri" w:hAnsi="Calibri" w:cs="Arial"/>
          <w:sz w:val="22"/>
          <w:szCs w:val="22"/>
        </w:rPr>
        <w:t>leta de informações, todos os dados e elementos que possam vir a ter influência no desenvolvimento dos trabalhos, bem como nos custos. Não serão aceitas solicitações durante os serviços sob o argumento de falta de conhecimento das condições de trabalho ou de dados dos sistemas. Nessa visita</w:t>
      </w:r>
      <w:r w:rsidRPr="003F1701">
        <w:rPr>
          <w:rFonts w:ascii="Calibri" w:hAnsi="Calibri" w:cs="Arial"/>
          <w:b/>
          <w:bCs/>
          <w:sz w:val="22"/>
          <w:szCs w:val="22"/>
        </w:rPr>
        <w:t xml:space="preserve">, </w:t>
      </w:r>
      <w:r w:rsidRPr="003F1701">
        <w:rPr>
          <w:rFonts w:ascii="Calibri" w:hAnsi="Calibri" w:cs="Arial"/>
          <w:sz w:val="22"/>
          <w:szCs w:val="22"/>
        </w:rPr>
        <w:t>é obrigatória a presença de um representante técnico da licitante.</w:t>
      </w:r>
    </w:p>
    <w:p w:rsidR="00B76B50" w:rsidRDefault="00B76B50" w:rsidP="00F66BA1">
      <w:pPr>
        <w:pStyle w:val="Standard"/>
        <w:autoSpaceDE w:val="0"/>
        <w:spacing w:line="360" w:lineRule="auto"/>
        <w:ind w:left="587" w:hanging="58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bCs/>
          <w:sz w:val="22"/>
          <w:szCs w:val="22"/>
        </w:rPr>
        <w:t>7.3 A licitante deverá apresentar junto com</w:t>
      </w:r>
      <w:r w:rsidR="00F66BA1">
        <w:rPr>
          <w:rFonts w:ascii="Calibri" w:hAnsi="Calibri" w:cs="Arial"/>
          <w:bCs/>
          <w:sz w:val="22"/>
          <w:szCs w:val="22"/>
        </w:rPr>
        <w:t xml:space="preserve"> a documentação de habilitação D</w:t>
      </w:r>
      <w:r w:rsidRPr="003F1701">
        <w:rPr>
          <w:rFonts w:ascii="Calibri" w:hAnsi="Calibri" w:cs="Arial"/>
          <w:bCs/>
          <w:sz w:val="22"/>
          <w:szCs w:val="22"/>
        </w:rPr>
        <w:t>eclaração</w:t>
      </w:r>
      <w:r w:rsidR="00F66BA1">
        <w:rPr>
          <w:rFonts w:ascii="Calibri" w:hAnsi="Calibri" w:cs="Arial"/>
          <w:bCs/>
          <w:sz w:val="22"/>
          <w:szCs w:val="22"/>
        </w:rPr>
        <w:t xml:space="preserve"> de Conhecimento dos Locais e Dificuldades do Serviço</w:t>
      </w:r>
      <w:r w:rsidRPr="003F1701">
        <w:rPr>
          <w:rFonts w:ascii="Calibri" w:hAnsi="Calibri" w:cs="Arial"/>
          <w:bCs/>
          <w:sz w:val="22"/>
          <w:szCs w:val="22"/>
        </w:rPr>
        <w:t xml:space="preserve">, </w:t>
      </w:r>
      <w:r w:rsidR="000807BB">
        <w:rPr>
          <w:rFonts w:ascii="Calibri" w:hAnsi="Calibri" w:cs="Arial"/>
          <w:bCs/>
          <w:sz w:val="22"/>
          <w:szCs w:val="22"/>
        </w:rPr>
        <w:t>e</w:t>
      </w:r>
      <w:r w:rsidRPr="003F1701">
        <w:rPr>
          <w:rFonts w:ascii="Calibri" w:hAnsi="Calibri" w:cs="Arial"/>
          <w:sz w:val="22"/>
          <w:szCs w:val="22"/>
        </w:rPr>
        <w:t xml:space="preserve">m papel timbrado da empresa, informando que </w:t>
      </w:r>
      <w:r w:rsidR="00704DD1">
        <w:rPr>
          <w:rFonts w:ascii="Calibri" w:hAnsi="Calibri" w:cs="Arial"/>
          <w:sz w:val="22"/>
          <w:szCs w:val="22"/>
        </w:rPr>
        <w:t>tomou conhecimento d</w:t>
      </w:r>
      <w:r w:rsidRPr="003F1701">
        <w:rPr>
          <w:rFonts w:ascii="Calibri" w:hAnsi="Calibri" w:cs="Arial"/>
          <w:sz w:val="22"/>
          <w:szCs w:val="22"/>
        </w:rPr>
        <w:t>os locais onde serão executados os serviços objeto da licitação em apreço.</w:t>
      </w:r>
    </w:p>
    <w:p w:rsidR="00704DD1" w:rsidRDefault="00704DD1" w:rsidP="00F66BA1">
      <w:pPr>
        <w:pStyle w:val="Standard"/>
        <w:autoSpaceDE w:val="0"/>
        <w:spacing w:line="360" w:lineRule="auto"/>
        <w:ind w:left="587" w:hanging="5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7.4  </w:t>
      </w:r>
      <w:r w:rsidRPr="00704DD1">
        <w:rPr>
          <w:rFonts w:ascii="Calibri" w:hAnsi="Calibri"/>
          <w:b/>
          <w:bCs/>
          <w:iCs/>
          <w:color w:val="595959"/>
          <w:sz w:val="22"/>
          <w:szCs w:val="22"/>
        </w:rPr>
        <w:t> </w:t>
      </w:r>
      <w:r w:rsidRPr="00704DD1">
        <w:rPr>
          <w:rFonts w:ascii="Calibri" w:hAnsi="Calibri" w:cs="Arial"/>
          <w:sz w:val="22"/>
          <w:szCs w:val="22"/>
        </w:rPr>
        <w:t>As emp</w:t>
      </w:r>
      <w:r>
        <w:rPr>
          <w:rFonts w:ascii="Calibri" w:hAnsi="Calibri" w:cs="Arial"/>
          <w:sz w:val="22"/>
          <w:szCs w:val="22"/>
        </w:rPr>
        <w:t>resas licitantes têm o direito ao conhecimento</w:t>
      </w:r>
      <w:r w:rsidRPr="00704DD1">
        <w:rPr>
          <w:rFonts w:ascii="Calibri" w:hAnsi="Calibri" w:cs="Arial"/>
          <w:sz w:val="22"/>
          <w:szCs w:val="22"/>
        </w:rPr>
        <w:t xml:space="preserve"> prévi</w:t>
      </w:r>
      <w:r>
        <w:rPr>
          <w:rFonts w:ascii="Calibri" w:hAnsi="Calibri" w:cs="Arial"/>
          <w:sz w:val="22"/>
          <w:szCs w:val="22"/>
        </w:rPr>
        <w:t>o</w:t>
      </w:r>
      <w:r w:rsidRPr="00704DD1">
        <w:rPr>
          <w:rFonts w:ascii="Calibri" w:hAnsi="Calibri" w:cs="Arial"/>
          <w:sz w:val="22"/>
          <w:szCs w:val="22"/>
        </w:rPr>
        <w:t>, porém, a interessada deverá decidir se arcará com o ônus de tal operação ou assumirá o risco de uma avaliação menos acurada.</w:t>
      </w:r>
    </w:p>
    <w:p w:rsidR="00704DD1" w:rsidRDefault="00704DD1" w:rsidP="00704DD1">
      <w:pPr>
        <w:pStyle w:val="Standard"/>
        <w:autoSpaceDE w:val="0"/>
        <w:spacing w:line="360" w:lineRule="auto"/>
        <w:ind w:left="567" w:hanging="5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7.5   </w:t>
      </w:r>
      <w:r w:rsidRPr="00704DD1">
        <w:rPr>
          <w:rFonts w:ascii="Calibri" w:hAnsi="Calibri" w:cs="Arial"/>
          <w:sz w:val="22"/>
          <w:szCs w:val="22"/>
        </w:rPr>
        <w:t xml:space="preserve">A empresa licitante que decidir não realizar </w:t>
      </w:r>
      <w:r>
        <w:rPr>
          <w:rFonts w:ascii="Calibri" w:hAnsi="Calibri" w:cs="Arial"/>
          <w:sz w:val="22"/>
          <w:szCs w:val="22"/>
        </w:rPr>
        <w:t>o conhecimento</w:t>
      </w:r>
      <w:r w:rsidRPr="00704DD1">
        <w:rPr>
          <w:rFonts w:ascii="Calibri" w:hAnsi="Calibri" w:cs="Arial"/>
          <w:sz w:val="22"/>
          <w:szCs w:val="22"/>
        </w:rPr>
        <w:t xml:space="preserve"> e, eventualmente, subestimar sua proposta, estará incorrendo em risco típico do seu negócio, não podendo, futuramente, opô-lo contra a Administração para eximir-se de qualquer obrigação assumida ou para rever os termos do contrato que vier a firmar;</w:t>
      </w:r>
    </w:p>
    <w:p w:rsidR="00704DD1" w:rsidRPr="003F1701" w:rsidRDefault="00704DD1" w:rsidP="00704DD1">
      <w:pPr>
        <w:pStyle w:val="Standard"/>
        <w:autoSpaceDE w:val="0"/>
        <w:spacing w:line="360" w:lineRule="auto"/>
        <w:ind w:left="567" w:hanging="58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7.6  </w:t>
      </w:r>
      <w:r w:rsidR="00D220B1">
        <w:rPr>
          <w:rFonts w:ascii="Calibri" w:hAnsi="Calibri" w:cs="Arial"/>
          <w:sz w:val="22"/>
          <w:szCs w:val="22"/>
        </w:rPr>
        <w:t xml:space="preserve"> </w:t>
      </w:r>
      <w:r w:rsidRPr="00D220B1">
        <w:rPr>
          <w:rFonts w:ascii="Calibri" w:hAnsi="Calibri" w:cs="Arial"/>
          <w:sz w:val="22"/>
          <w:szCs w:val="22"/>
        </w:rPr>
        <w:t>A empresa que optar pelo disposto no item acima, aceitará tacitamente todas as condições e adversidades que possam existir para a instalação dos equipamentos e prestação dos serviços licitados nos locais descritos nos respectivos itens, sem nenhum ônus à Administração.</w:t>
      </w:r>
    </w:p>
    <w:p w:rsidR="00B76B50" w:rsidRPr="00704DD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proofErr w:type="spellStart"/>
      <w:r w:rsidRPr="003F1701">
        <w:rPr>
          <w:rFonts w:ascii="Calibri" w:eastAsia="Arial" w:hAnsi="Calibri" w:cs="Arial"/>
          <w:sz w:val="22"/>
          <w:szCs w:val="22"/>
        </w:rPr>
        <w:t>OBS</w:t>
      </w:r>
      <w:proofErr w:type="spellEnd"/>
      <w:r w:rsidRPr="003F1701">
        <w:rPr>
          <w:rFonts w:ascii="Calibri" w:eastAsia="Arial" w:hAnsi="Calibri" w:cs="Arial"/>
          <w:sz w:val="22"/>
          <w:szCs w:val="22"/>
        </w:rPr>
        <w:t xml:space="preserve">: </w:t>
      </w:r>
      <w:r w:rsidR="00704DD1" w:rsidRPr="00704DD1">
        <w:rPr>
          <w:rFonts w:ascii="Calibri" w:hAnsi="Calibri" w:cs="Arial"/>
          <w:sz w:val="22"/>
          <w:szCs w:val="22"/>
        </w:rPr>
        <w:t xml:space="preserve">O prazo para </w:t>
      </w:r>
      <w:r w:rsidR="00704DD1">
        <w:rPr>
          <w:rFonts w:ascii="Calibri" w:hAnsi="Calibri" w:cs="Arial"/>
          <w:sz w:val="22"/>
          <w:szCs w:val="22"/>
        </w:rPr>
        <w:t>conhecimento</w:t>
      </w:r>
      <w:r w:rsidR="00704DD1" w:rsidRPr="00704DD1">
        <w:rPr>
          <w:rFonts w:ascii="Calibri" w:hAnsi="Calibri" w:cs="Arial"/>
          <w:sz w:val="22"/>
          <w:szCs w:val="22"/>
        </w:rPr>
        <w:t xml:space="preserve"> iniciar-se-á no dia útil seguinte ao da publicação do Edital, estendendo-se até o dia útil anterior à data prevista para abertura da sessão pública;</w:t>
      </w:r>
    </w:p>
    <w:p w:rsidR="00B76B50" w:rsidRPr="003F170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3F1701">
        <w:rPr>
          <w:rFonts w:ascii="Calibri" w:hAnsi="Calibri" w:cs="Arial"/>
          <w:b/>
          <w:bCs/>
          <w:sz w:val="22"/>
          <w:szCs w:val="22"/>
        </w:rPr>
        <w:t>8. QUALIFICAÇÃO TÉCNICA:</w:t>
      </w:r>
    </w:p>
    <w:p w:rsidR="00B76B50" w:rsidRPr="003F1701" w:rsidRDefault="00B76B50" w:rsidP="00F66BA1">
      <w:pPr>
        <w:pStyle w:val="Standard"/>
        <w:autoSpaceDE w:val="0"/>
        <w:spacing w:line="360" w:lineRule="auto"/>
        <w:jc w:val="both"/>
        <w:rPr>
          <w:rFonts w:ascii="Calibri" w:hAnsi="Calibri" w:cs="Arial"/>
          <w:bCs/>
          <w:sz w:val="22"/>
          <w:szCs w:val="22"/>
        </w:rPr>
      </w:pPr>
      <w:r w:rsidRPr="003F1701">
        <w:rPr>
          <w:rFonts w:ascii="Calibri" w:hAnsi="Calibri" w:cs="Arial"/>
          <w:bCs/>
          <w:sz w:val="22"/>
          <w:szCs w:val="22"/>
        </w:rPr>
        <w:t>A documentação abaixo deverá ser apresentada junto com a documentação de habilitação:</w:t>
      </w:r>
    </w:p>
    <w:p w:rsidR="0014331A" w:rsidRDefault="00B76B50" w:rsidP="0014331A">
      <w:pPr>
        <w:pStyle w:val="Default"/>
        <w:spacing w:after="120"/>
        <w:ind w:left="567" w:hanging="560"/>
        <w:jc w:val="both"/>
        <w:rPr>
          <w:rFonts w:ascii="Calibri" w:hAnsi="Calibri"/>
          <w:sz w:val="22"/>
          <w:szCs w:val="22"/>
        </w:rPr>
      </w:pPr>
      <w:proofErr w:type="gramStart"/>
      <w:r w:rsidRPr="003F1701">
        <w:rPr>
          <w:rFonts w:ascii="Calibri" w:hAnsi="Calibri"/>
          <w:sz w:val="22"/>
          <w:szCs w:val="22"/>
        </w:rPr>
        <w:t>8.1 Certidão</w:t>
      </w:r>
      <w:proofErr w:type="gramEnd"/>
      <w:r w:rsidRPr="003F1701">
        <w:rPr>
          <w:rFonts w:ascii="Calibri" w:hAnsi="Calibri"/>
          <w:sz w:val="22"/>
          <w:szCs w:val="22"/>
        </w:rPr>
        <w:t xml:space="preserve"> de registro e inscrição emitida pelo C</w:t>
      </w:r>
      <w:r w:rsidR="00D220B1">
        <w:rPr>
          <w:rFonts w:ascii="Calibri" w:hAnsi="Calibri"/>
          <w:sz w:val="22"/>
          <w:szCs w:val="22"/>
        </w:rPr>
        <w:t>onselho</w:t>
      </w:r>
      <w:r w:rsidRPr="003F1701">
        <w:rPr>
          <w:rFonts w:ascii="Calibri" w:hAnsi="Calibri"/>
          <w:sz w:val="22"/>
          <w:szCs w:val="22"/>
        </w:rPr>
        <w:t xml:space="preserve"> da Região a qual estiver vinculado o licitante;</w:t>
      </w:r>
    </w:p>
    <w:p w:rsidR="00B76B50" w:rsidRPr="003F1701" w:rsidRDefault="0014331A" w:rsidP="0014331A">
      <w:pPr>
        <w:pStyle w:val="Default"/>
        <w:spacing w:after="120" w:line="360" w:lineRule="auto"/>
        <w:ind w:left="567" w:hanging="5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</w:t>
      </w:r>
      <w:r w:rsidR="00B76B50" w:rsidRPr="003F1701">
        <w:rPr>
          <w:rFonts w:ascii="Calibri" w:hAnsi="Calibri"/>
          <w:sz w:val="22"/>
          <w:szCs w:val="22"/>
        </w:rPr>
        <w:t xml:space="preserve">Atestado(s) de capacidade </w:t>
      </w:r>
      <w:r w:rsidR="00F66BA1" w:rsidRPr="003F1701">
        <w:rPr>
          <w:rFonts w:ascii="Calibri" w:hAnsi="Calibri"/>
          <w:sz w:val="22"/>
          <w:szCs w:val="22"/>
        </w:rPr>
        <w:t>técnica,</w:t>
      </w:r>
      <w:r w:rsidR="00B76B50" w:rsidRPr="003F1701">
        <w:rPr>
          <w:rFonts w:ascii="Calibri" w:hAnsi="Calibri"/>
          <w:sz w:val="22"/>
          <w:szCs w:val="22"/>
        </w:rPr>
        <w:t xml:space="preserve"> em nome da licitante, expedido por pessoa jurídica de direito público ou privado, que comprove aptidão da licitante vencedora para desempenho de atividade pertinente e compatível em características, quantidades e prazos com os serviços licitados, devidamente registrado(s) no </w:t>
      </w:r>
      <w:r w:rsidR="00D220B1">
        <w:rPr>
          <w:rFonts w:ascii="Calibri" w:hAnsi="Calibri"/>
          <w:sz w:val="22"/>
          <w:szCs w:val="22"/>
        </w:rPr>
        <w:t>Conselho Respectivo</w:t>
      </w:r>
      <w:r w:rsidR="00B76B50" w:rsidRPr="003F1701">
        <w:rPr>
          <w:rFonts w:ascii="Calibri" w:hAnsi="Calibri"/>
          <w:sz w:val="22"/>
          <w:szCs w:val="22"/>
        </w:rPr>
        <w:t>;</w:t>
      </w:r>
    </w:p>
    <w:p w:rsidR="00B76B50" w:rsidRPr="000B1482" w:rsidRDefault="00D07195" w:rsidP="00F66BA1">
      <w:pPr>
        <w:pStyle w:val="Standard"/>
        <w:numPr>
          <w:ilvl w:val="1"/>
          <w:numId w:val="31"/>
        </w:numPr>
        <w:autoSpaceDE w:val="0"/>
        <w:spacing w:line="360" w:lineRule="auto"/>
        <w:ind w:left="567" w:hanging="560"/>
        <w:jc w:val="both"/>
        <w:rPr>
          <w:rFonts w:ascii="Calibri" w:hAnsi="Calibri" w:cs="Arial"/>
          <w:color w:val="000000"/>
          <w:sz w:val="22"/>
          <w:szCs w:val="22"/>
        </w:rPr>
      </w:pPr>
      <w:r w:rsidRPr="000B1482">
        <w:rPr>
          <w:rFonts w:ascii="Calibri" w:hAnsi="Calibri" w:cs="Arial"/>
          <w:color w:val="000000"/>
          <w:sz w:val="22"/>
          <w:szCs w:val="22"/>
        </w:rPr>
        <w:t xml:space="preserve">Certificado de Acervo Técnico constando de que o(s) técnicos(s) da empresa licitante realizou </w:t>
      </w:r>
      <w:r w:rsidRPr="000B1482">
        <w:rPr>
          <w:rFonts w:ascii="Calibri" w:hAnsi="Calibri" w:cs="Arial"/>
          <w:color w:val="000000"/>
          <w:sz w:val="22"/>
          <w:szCs w:val="22"/>
        </w:rPr>
        <w:lastRenderedPageBreak/>
        <w:t>(realizaram) manutenção (</w:t>
      </w:r>
      <w:proofErr w:type="spellStart"/>
      <w:r w:rsidRPr="000B1482">
        <w:rPr>
          <w:rFonts w:ascii="Calibri" w:hAnsi="Calibri" w:cs="Arial"/>
          <w:color w:val="000000"/>
          <w:sz w:val="22"/>
          <w:szCs w:val="22"/>
        </w:rPr>
        <w:t>ôes</w:t>
      </w:r>
      <w:proofErr w:type="spellEnd"/>
      <w:r w:rsidRPr="000B1482">
        <w:rPr>
          <w:rFonts w:ascii="Calibri" w:hAnsi="Calibri" w:cs="Arial"/>
          <w:color w:val="000000"/>
          <w:sz w:val="22"/>
          <w:szCs w:val="22"/>
        </w:rPr>
        <w:t xml:space="preserve">) preventivas(s) ou corretiva(s) em equipamento Alcatel-Lucent </w:t>
      </w:r>
      <w:proofErr w:type="spellStart"/>
      <w:r w:rsidRPr="000B1482">
        <w:rPr>
          <w:rFonts w:ascii="Calibri" w:hAnsi="Calibri" w:cs="Arial"/>
          <w:color w:val="000000"/>
          <w:sz w:val="22"/>
          <w:szCs w:val="22"/>
        </w:rPr>
        <w:t>Omni</w:t>
      </w:r>
      <w:proofErr w:type="spellEnd"/>
      <w:r w:rsidRPr="000B1482">
        <w:rPr>
          <w:rFonts w:ascii="Calibri" w:hAnsi="Calibri" w:cs="Arial"/>
          <w:color w:val="000000"/>
          <w:sz w:val="22"/>
          <w:szCs w:val="22"/>
        </w:rPr>
        <w:t xml:space="preserve"> </w:t>
      </w:r>
      <w:proofErr w:type="spellStart"/>
      <w:r w:rsidRPr="000B1482">
        <w:rPr>
          <w:rFonts w:ascii="Calibri" w:hAnsi="Calibri" w:cs="Arial"/>
          <w:color w:val="000000"/>
          <w:sz w:val="22"/>
          <w:szCs w:val="22"/>
        </w:rPr>
        <w:t>PCX</w:t>
      </w:r>
      <w:proofErr w:type="spellEnd"/>
      <w:r w:rsidRPr="000B1482">
        <w:rPr>
          <w:rFonts w:ascii="Calibri" w:hAnsi="Calibri" w:cs="Arial"/>
          <w:color w:val="000000"/>
          <w:sz w:val="22"/>
          <w:szCs w:val="22"/>
        </w:rPr>
        <w:t xml:space="preserve"> Enterprise</w:t>
      </w:r>
      <w:r w:rsidR="00A7004C">
        <w:rPr>
          <w:rFonts w:ascii="Calibri" w:hAnsi="Calibri" w:cs="Arial"/>
          <w:color w:val="000000"/>
          <w:sz w:val="22"/>
          <w:szCs w:val="22"/>
        </w:rPr>
        <w:t xml:space="preserve">, com pelo menos </w:t>
      </w:r>
      <w:r w:rsidR="00A7004C" w:rsidRPr="00F23FE3">
        <w:rPr>
          <w:rFonts w:ascii="Calibri" w:hAnsi="Calibri" w:cs="Arial"/>
          <w:b/>
          <w:color w:val="000000"/>
          <w:sz w:val="22"/>
          <w:szCs w:val="22"/>
        </w:rPr>
        <w:t>50</w:t>
      </w:r>
      <w:r w:rsidR="00AB4BB3" w:rsidRPr="00F23FE3">
        <w:rPr>
          <w:rFonts w:ascii="Calibri" w:hAnsi="Calibri" w:cs="Arial"/>
          <w:b/>
          <w:color w:val="000000"/>
          <w:sz w:val="22"/>
          <w:szCs w:val="22"/>
        </w:rPr>
        <w:t>%</w:t>
      </w:r>
      <w:r w:rsidR="00A7004C" w:rsidRPr="00F23FE3">
        <w:rPr>
          <w:rFonts w:ascii="Calibri" w:hAnsi="Calibri" w:cs="Arial"/>
          <w:b/>
          <w:color w:val="000000"/>
          <w:sz w:val="22"/>
          <w:szCs w:val="22"/>
        </w:rPr>
        <w:t>(cinquenta</w:t>
      </w:r>
      <w:r w:rsidR="00AB4BB3" w:rsidRPr="00F23FE3">
        <w:rPr>
          <w:rFonts w:ascii="Calibri" w:hAnsi="Calibri" w:cs="Arial"/>
          <w:b/>
          <w:color w:val="000000"/>
          <w:sz w:val="22"/>
          <w:szCs w:val="22"/>
        </w:rPr>
        <w:t xml:space="preserve"> por cento</w:t>
      </w:r>
      <w:r w:rsidR="00A7004C" w:rsidRPr="00F23FE3">
        <w:rPr>
          <w:rFonts w:ascii="Calibri" w:hAnsi="Calibri" w:cs="Arial"/>
          <w:b/>
          <w:color w:val="000000"/>
          <w:sz w:val="22"/>
          <w:szCs w:val="22"/>
        </w:rPr>
        <w:t>)</w:t>
      </w:r>
      <w:r w:rsidR="00A7004C">
        <w:rPr>
          <w:rFonts w:ascii="Calibri" w:hAnsi="Calibri" w:cs="Arial"/>
          <w:color w:val="000000"/>
          <w:sz w:val="22"/>
          <w:szCs w:val="22"/>
        </w:rPr>
        <w:t xml:space="preserve"> da capacidade dos equipamentos em operação na UFPB</w:t>
      </w:r>
      <w:r w:rsidRPr="000B1482">
        <w:rPr>
          <w:rFonts w:ascii="Calibri" w:hAnsi="Calibri" w:cs="Arial"/>
          <w:color w:val="000000"/>
          <w:sz w:val="22"/>
          <w:szCs w:val="22"/>
        </w:rPr>
        <w:t>.</w:t>
      </w:r>
    </w:p>
    <w:p w:rsidR="00AB4BB3" w:rsidRPr="00AB4BB3" w:rsidRDefault="00B76B50" w:rsidP="00577A04">
      <w:pPr>
        <w:pStyle w:val="Standard"/>
        <w:numPr>
          <w:ilvl w:val="1"/>
          <w:numId w:val="31"/>
        </w:numPr>
        <w:autoSpaceDE w:val="0"/>
        <w:spacing w:line="360" w:lineRule="auto"/>
        <w:ind w:left="567" w:hanging="560"/>
        <w:jc w:val="both"/>
        <w:rPr>
          <w:rFonts w:ascii="Calibri" w:hAnsi="Calibri" w:cs="Arial"/>
          <w:sz w:val="22"/>
          <w:szCs w:val="22"/>
        </w:rPr>
      </w:pPr>
      <w:r w:rsidRPr="00AB4BB3">
        <w:rPr>
          <w:rFonts w:ascii="Calibri" w:hAnsi="Calibri" w:cs="Arial"/>
          <w:color w:val="000000"/>
          <w:sz w:val="22"/>
          <w:szCs w:val="22"/>
        </w:rPr>
        <w:t xml:space="preserve">Apresentar certificado(s) de </w:t>
      </w:r>
      <w:r w:rsidRPr="00F23FE3">
        <w:rPr>
          <w:rFonts w:ascii="Calibri" w:hAnsi="Calibri" w:cs="Arial"/>
          <w:b/>
          <w:color w:val="000000"/>
          <w:sz w:val="22"/>
          <w:szCs w:val="22"/>
        </w:rPr>
        <w:t>treinamento técnico em equipamentos Alcatel-</w:t>
      </w:r>
      <w:r w:rsidR="001B4904" w:rsidRPr="00F23FE3">
        <w:rPr>
          <w:rFonts w:ascii="Calibri" w:hAnsi="Calibri" w:cs="Arial"/>
          <w:b/>
          <w:color w:val="000000"/>
          <w:sz w:val="22"/>
          <w:szCs w:val="22"/>
        </w:rPr>
        <w:t>Lucent</w:t>
      </w:r>
      <w:r w:rsidRPr="00F23FE3"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proofErr w:type="spellStart"/>
      <w:r w:rsidRPr="00F23FE3">
        <w:rPr>
          <w:rFonts w:ascii="Calibri" w:hAnsi="Calibri" w:cs="Arial"/>
          <w:b/>
          <w:color w:val="000000"/>
          <w:sz w:val="22"/>
          <w:szCs w:val="22"/>
        </w:rPr>
        <w:t>Omni</w:t>
      </w:r>
      <w:proofErr w:type="spellEnd"/>
      <w:r w:rsidRPr="00F23FE3"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proofErr w:type="spellStart"/>
      <w:r w:rsidRPr="00F23FE3">
        <w:rPr>
          <w:rFonts w:ascii="Calibri" w:hAnsi="Calibri" w:cs="Arial"/>
          <w:b/>
          <w:color w:val="000000"/>
          <w:sz w:val="22"/>
          <w:szCs w:val="22"/>
        </w:rPr>
        <w:t>PCX</w:t>
      </w:r>
      <w:proofErr w:type="spellEnd"/>
      <w:r w:rsidRPr="00AB4BB3">
        <w:rPr>
          <w:rFonts w:ascii="Calibri" w:hAnsi="Calibri" w:cs="Arial"/>
          <w:color w:val="000000"/>
          <w:sz w:val="22"/>
          <w:szCs w:val="22"/>
        </w:rPr>
        <w:t xml:space="preserve"> Enterprise. Devendo-se demonstrar o </w:t>
      </w:r>
      <w:r w:rsidR="00F66BA1" w:rsidRPr="00AB4BB3">
        <w:rPr>
          <w:rFonts w:ascii="Calibri" w:hAnsi="Calibri" w:cs="Arial"/>
          <w:color w:val="000000"/>
          <w:sz w:val="22"/>
          <w:szCs w:val="22"/>
        </w:rPr>
        <w:t>vínculo</w:t>
      </w:r>
      <w:r w:rsidRPr="00AB4BB3">
        <w:rPr>
          <w:rFonts w:ascii="Calibri" w:hAnsi="Calibri" w:cs="Arial"/>
          <w:color w:val="000000"/>
          <w:sz w:val="22"/>
          <w:szCs w:val="22"/>
        </w:rPr>
        <w:t xml:space="preserve"> do </w:t>
      </w:r>
      <w:r w:rsidR="00F66BA1" w:rsidRPr="00AB4BB3">
        <w:rPr>
          <w:rFonts w:ascii="Calibri" w:hAnsi="Calibri" w:cs="Arial"/>
          <w:color w:val="000000"/>
          <w:sz w:val="22"/>
          <w:szCs w:val="22"/>
        </w:rPr>
        <w:t>profissional com</w:t>
      </w:r>
      <w:r w:rsidRPr="00AB4BB3">
        <w:rPr>
          <w:rFonts w:ascii="Calibri" w:hAnsi="Calibri" w:cs="Arial"/>
          <w:color w:val="000000"/>
          <w:sz w:val="22"/>
          <w:szCs w:val="22"/>
        </w:rPr>
        <w:t xml:space="preserve"> a licitante</w:t>
      </w:r>
      <w:r w:rsidR="00AB4BB3" w:rsidRPr="00AB4BB3">
        <w:rPr>
          <w:rFonts w:ascii="Calibri" w:hAnsi="Calibri" w:cs="Arial"/>
          <w:color w:val="000000"/>
          <w:sz w:val="22"/>
          <w:szCs w:val="22"/>
        </w:rPr>
        <w:t>, o(s) Certificado(s) apresentado(s) deverão estar validos junto ao fabricante dos equipamentos.</w:t>
      </w:r>
    </w:p>
    <w:p w:rsidR="00B76B50" w:rsidRPr="00AB4BB3" w:rsidRDefault="00B76B50" w:rsidP="00577A04">
      <w:pPr>
        <w:pStyle w:val="Standard"/>
        <w:numPr>
          <w:ilvl w:val="1"/>
          <w:numId w:val="31"/>
        </w:numPr>
        <w:autoSpaceDE w:val="0"/>
        <w:spacing w:line="360" w:lineRule="auto"/>
        <w:ind w:left="567" w:hanging="560"/>
        <w:jc w:val="both"/>
        <w:rPr>
          <w:rFonts w:ascii="Calibri" w:hAnsi="Calibri" w:cs="Arial"/>
          <w:sz w:val="22"/>
          <w:szCs w:val="22"/>
        </w:rPr>
      </w:pPr>
      <w:r w:rsidRPr="00AB4BB3">
        <w:rPr>
          <w:rFonts w:ascii="Calibri" w:hAnsi="Calibri" w:cs="Arial"/>
          <w:bCs/>
          <w:sz w:val="22"/>
          <w:szCs w:val="22"/>
        </w:rPr>
        <w:t>O licitante deverá informar em sua proposta a</w:t>
      </w:r>
      <w:r w:rsidRPr="00AB4BB3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AB4BB3">
        <w:rPr>
          <w:rFonts w:ascii="Calibri" w:hAnsi="Calibri" w:cs="Arial"/>
          <w:sz w:val="22"/>
          <w:szCs w:val="22"/>
        </w:rPr>
        <w:t>Indicação das instalações, do aparelhamento e do pessoal técnico adequados e disponíveis para a realização do objeto da licitação, bem como da qualificação de cada um dos membros da equipe técnica que se responsabilizará pelos trabalhos.</w:t>
      </w:r>
    </w:p>
    <w:p w:rsidR="004E6C92" w:rsidRPr="003F1701" w:rsidRDefault="004E6C92" w:rsidP="004E6C9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3F1701">
        <w:rPr>
          <w:rFonts w:ascii="Calibri" w:hAnsi="Calibri" w:cs="Arial"/>
          <w:b/>
          <w:sz w:val="22"/>
          <w:szCs w:val="22"/>
        </w:rPr>
        <w:t>9 - OBRIGAÇÕES DA CONTRATANTE</w:t>
      </w:r>
    </w:p>
    <w:p w:rsidR="004E6C92" w:rsidRPr="003F1701" w:rsidRDefault="004E6C92" w:rsidP="004E6C9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9.1 - Fornecer à CONTRATADA todas as informações relacionadas ao objeto deste Termo;</w:t>
      </w:r>
    </w:p>
    <w:p w:rsidR="004E6C92" w:rsidRPr="003F1701" w:rsidRDefault="004E6C92" w:rsidP="004E6C9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9.2 - Designar servidores (titular e substituto) do seu quadro de pessoal, para exercer a fiscalização dos serviços contratados e atestá-los;</w:t>
      </w:r>
    </w:p>
    <w:p w:rsidR="004E6C92" w:rsidRPr="003F1701" w:rsidRDefault="004E6C92" w:rsidP="004E6C9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 xml:space="preserve">9.3 - Notificar expressamente a CONTRATADA, a respeito de quaisquer irregularidades constatadas na prestação dos serviços, tendo </w:t>
      </w:r>
      <w:proofErr w:type="gramStart"/>
      <w:r w:rsidRPr="003F1701">
        <w:rPr>
          <w:rFonts w:ascii="Calibri" w:hAnsi="Calibri" w:cs="Arial"/>
          <w:sz w:val="22"/>
          <w:szCs w:val="22"/>
        </w:rPr>
        <w:t>esta prazo</w:t>
      </w:r>
      <w:proofErr w:type="gramEnd"/>
      <w:r w:rsidRPr="003F1701">
        <w:rPr>
          <w:rFonts w:ascii="Calibri" w:hAnsi="Calibri" w:cs="Arial"/>
          <w:sz w:val="22"/>
          <w:szCs w:val="22"/>
        </w:rPr>
        <w:t xml:space="preserve"> de 03 (três) dias úteis para saná-las em totalidade;</w:t>
      </w:r>
    </w:p>
    <w:p w:rsidR="004E6C92" w:rsidRPr="003F1701" w:rsidRDefault="004E6C92" w:rsidP="009C5115">
      <w:pPr>
        <w:pStyle w:val="Standard"/>
        <w:autoSpaceDE w:val="0"/>
        <w:spacing w:after="12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9.4 – Permitir a entrada dos funcionários da empresa CONTRATADA, devidamente identificados</w:t>
      </w:r>
      <w:ins w:id="3" w:author="Brito" w:date="2013-01-22T14:51:00Z">
        <w:r w:rsidRPr="003F1701">
          <w:rPr>
            <w:rFonts w:ascii="Calibri" w:hAnsi="Calibri" w:cs="Arial"/>
            <w:sz w:val="22"/>
            <w:szCs w:val="22"/>
          </w:rPr>
          <w:t>,</w:t>
        </w:r>
      </w:ins>
      <w:r w:rsidRPr="003F1701">
        <w:rPr>
          <w:rFonts w:ascii="Calibri" w:hAnsi="Calibri" w:cs="Arial"/>
          <w:sz w:val="22"/>
          <w:szCs w:val="22"/>
        </w:rPr>
        <w:t xml:space="preserve"> para realizar os serviços contratados, desde que previamente agendados com o servidor designado.</w:t>
      </w:r>
    </w:p>
    <w:p w:rsidR="00B76B50" w:rsidRPr="003F1701" w:rsidRDefault="004E6C92" w:rsidP="00B76B50">
      <w:pPr>
        <w:pStyle w:val="Standard"/>
        <w:autoSpaceDE w:val="0"/>
        <w:jc w:val="both"/>
        <w:rPr>
          <w:rFonts w:ascii="Calibri" w:hAnsi="Calibri" w:cs="Arial"/>
          <w:b/>
          <w:bCs/>
          <w:sz w:val="22"/>
          <w:szCs w:val="22"/>
        </w:rPr>
      </w:pPr>
      <w:r w:rsidRPr="003F1701">
        <w:rPr>
          <w:rFonts w:ascii="Calibri" w:hAnsi="Calibri" w:cs="Arial"/>
          <w:b/>
          <w:bCs/>
          <w:sz w:val="22"/>
          <w:szCs w:val="22"/>
        </w:rPr>
        <w:t>10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) DAS OBRIGAÇÕES DA CONTRATADA</w:t>
      </w:r>
    </w:p>
    <w:p w:rsidR="00B76B50" w:rsidRPr="003F1701" w:rsidRDefault="00B76B50" w:rsidP="00B76B50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São obrigações da CONTRATADA: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 xml:space="preserve">.1.  Além dos serviços de manutenção preventiva, prestar serviços de assistência técnica cada vez que 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 xml:space="preserve"> informar a ocorrência de falhas e/ou defeitos na Central.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 xml:space="preserve">.2.  O atendimento pela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CONTRATADA</w:t>
      </w:r>
      <w:r w:rsidR="00B76B50" w:rsidRPr="003F1701">
        <w:rPr>
          <w:rFonts w:ascii="Calibri" w:hAnsi="Calibri" w:cs="Arial"/>
          <w:sz w:val="22"/>
          <w:szCs w:val="22"/>
        </w:rPr>
        <w:t xml:space="preserve"> ocorrerá sempre durante o horário comercial das 08:00 às 17:30 horas excluindo-se sábados, domingos e feriados;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.3.  Assumir, durante o prazo de vigência deste Contrato, inteira responsabilidade pela execução dos serviços de assistência técnica, devendo os materiais a serem empregados satisfazer os padrões recomendados pelo fabricante;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 xml:space="preserve">.4. Apresentar </w:t>
      </w:r>
      <w:proofErr w:type="gramStart"/>
      <w:r w:rsidR="00B76B50" w:rsidRPr="003F1701">
        <w:rPr>
          <w:rFonts w:ascii="Calibri" w:hAnsi="Calibri" w:cs="Arial"/>
          <w:sz w:val="22"/>
          <w:szCs w:val="22"/>
        </w:rPr>
        <w:t xml:space="preserve">à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 xml:space="preserve">CONTRATANTE </w:t>
      </w:r>
      <w:r w:rsidR="00B76B50" w:rsidRPr="003F1701">
        <w:rPr>
          <w:rFonts w:ascii="Calibri" w:hAnsi="Calibri" w:cs="Arial"/>
          <w:sz w:val="22"/>
          <w:szCs w:val="22"/>
        </w:rPr>
        <w:t>relatório</w:t>
      </w:r>
      <w:proofErr w:type="gramEnd"/>
      <w:r w:rsidR="00B76B50" w:rsidRPr="003F1701">
        <w:rPr>
          <w:rFonts w:ascii="Calibri" w:hAnsi="Calibri" w:cs="Arial"/>
          <w:sz w:val="22"/>
          <w:szCs w:val="22"/>
        </w:rPr>
        <w:t xml:space="preserve"> dos serviços técnicos após o término de cada manutenção realizada;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 xml:space="preserve">.5. Não transferir a outrem, no todo ou em parte, os serviços </w:t>
      </w:r>
      <w:r w:rsidR="00D220B1" w:rsidRPr="003F1701">
        <w:rPr>
          <w:rFonts w:ascii="Calibri" w:hAnsi="Calibri" w:cs="Arial"/>
          <w:sz w:val="22"/>
          <w:szCs w:val="22"/>
        </w:rPr>
        <w:t>do presente</w:t>
      </w:r>
      <w:r w:rsidR="00B76B50" w:rsidRPr="003F1701">
        <w:rPr>
          <w:rFonts w:ascii="Calibri" w:hAnsi="Calibri" w:cs="Arial"/>
          <w:sz w:val="22"/>
          <w:szCs w:val="22"/>
        </w:rPr>
        <w:t xml:space="preserve"> contrato;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 xml:space="preserve">.6. Preservar as normas de segurança vigentes nas dependências da </w:t>
      </w:r>
      <w:r w:rsidR="00B76B50" w:rsidRPr="003F1701">
        <w:rPr>
          <w:rFonts w:ascii="Calibri" w:hAnsi="Calibri" w:cs="Arial"/>
          <w:b/>
          <w:sz w:val="22"/>
          <w:szCs w:val="22"/>
        </w:rPr>
        <w:t>CONTRATANTE;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 xml:space="preserve">.7. Manter os seus técnicos sujeitos às normas disciplinares da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>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 xml:space="preserve">.8.  Manter, ainda, os seus técnicos identificados por crachá, quando em trabalho, devendo substituir imediatamente qualquer um deles que mantenha conduta incompatível com a boa ordem e as normas disciplinares da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>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lastRenderedPageBreak/>
        <w:t>10</w:t>
      </w:r>
      <w:r w:rsidR="00B76B50" w:rsidRPr="003F1701">
        <w:rPr>
          <w:rFonts w:ascii="Calibri" w:hAnsi="Calibri" w:cs="Arial"/>
          <w:sz w:val="22"/>
          <w:szCs w:val="22"/>
        </w:rPr>
        <w:t xml:space="preserve">.9. Ser responsável pelos danos causados diretamente à Administração, aos equipamentos e a outros bens de propriedade da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 xml:space="preserve">CONTRATANTE </w:t>
      </w:r>
      <w:r w:rsidR="00B76B50" w:rsidRPr="003F1701">
        <w:rPr>
          <w:rFonts w:ascii="Calibri" w:hAnsi="Calibri" w:cs="Arial"/>
          <w:sz w:val="22"/>
          <w:szCs w:val="22"/>
        </w:rPr>
        <w:t xml:space="preserve">ou a terceiros, decorrentes de sua culpa ou dolo, durante a execução do suporte de serviços, não excluindo ou reduzindo essa responsabilidade a fiscalização ou o acompanhamento pela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>;</w:t>
      </w:r>
    </w:p>
    <w:p w:rsidR="00B76B50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.10. Manter durante a execução do contrato todas as condições de habilitação e qualificação exigidas na licitação.</w:t>
      </w:r>
    </w:p>
    <w:p w:rsidR="000C6147" w:rsidRPr="003F1701" w:rsidRDefault="000C6147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 w:cs="Arial"/>
          <w:sz w:val="22"/>
          <w:szCs w:val="22"/>
        </w:rPr>
        <w:t>10.11 Reposição</w:t>
      </w:r>
      <w:proofErr w:type="gramEnd"/>
      <w:r>
        <w:rPr>
          <w:rFonts w:ascii="Calibri" w:hAnsi="Calibri" w:cs="Arial"/>
          <w:sz w:val="22"/>
          <w:szCs w:val="22"/>
        </w:rPr>
        <w:t xml:space="preserve"> de </w:t>
      </w:r>
      <w:r w:rsidRPr="003F1701">
        <w:rPr>
          <w:rFonts w:ascii="Calibri" w:hAnsi="Calibri" w:cs="Arial"/>
          <w:sz w:val="22"/>
          <w:szCs w:val="22"/>
        </w:rPr>
        <w:t xml:space="preserve">peças ou componentes </w:t>
      </w:r>
      <w:r>
        <w:rPr>
          <w:rFonts w:ascii="Calibri" w:hAnsi="Calibri" w:cs="Arial"/>
          <w:sz w:val="22"/>
          <w:szCs w:val="22"/>
        </w:rPr>
        <w:t xml:space="preserve">sem ônus para a </w:t>
      </w:r>
      <w:r w:rsidR="00273369">
        <w:rPr>
          <w:rFonts w:ascii="Calibri" w:hAnsi="Calibri" w:cs="Arial"/>
          <w:sz w:val="22"/>
          <w:szCs w:val="22"/>
        </w:rPr>
        <w:t>contratante.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0C6147">
        <w:rPr>
          <w:rFonts w:ascii="Calibri" w:hAnsi="Calibri" w:cs="Arial"/>
          <w:sz w:val="22"/>
          <w:szCs w:val="22"/>
        </w:rPr>
        <w:t>.12</w:t>
      </w:r>
      <w:r w:rsidR="00B76B50" w:rsidRPr="003F1701">
        <w:rPr>
          <w:rFonts w:ascii="Calibri" w:hAnsi="Calibri" w:cs="Arial"/>
          <w:sz w:val="22"/>
          <w:szCs w:val="22"/>
        </w:rPr>
        <w:t xml:space="preserve">. Efetuar os serviços de troca das peças ou componentes fornecidos que, mesmo após aceitação pela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>, apresentarem defeitos de fabricação, funcionamento ou acabamento;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.1</w:t>
      </w:r>
      <w:r w:rsidR="000C6147">
        <w:rPr>
          <w:rFonts w:ascii="Calibri" w:hAnsi="Calibri" w:cs="Arial"/>
          <w:sz w:val="22"/>
          <w:szCs w:val="22"/>
        </w:rPr>
        <w:t>3</w:t>
      </w:r>
      <w:r w:rsidR="00B76B50" w:rsidRPr="003F1701">
        <w:rPr>
          <w:rFonts w:ascii="Calibri" w:hAnsi="Calibri" w:cs="Arial"/>
          <w:sz w:val="22"/>
          <w:szCs w:val="22"/>
        </w:rPr>
        <w:t xml:space="preserve">. Substituir ou refazer, sem ônus para 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 xml:space="preserve"> os serviços prestados em desacordo com o especificado neste contrato;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.1</w:t>
      </w:r>
      <w:r w:rsidR="000C6147">
        <w:rPr>
          <w:rFonts w:ascii="Calibri" w:hAnsi="Calibri" w:cs="Arial"/>
          <w:sz w:val="22"/>
          <w:szCs w:val="22"/>
        </w:rPr>
        <w:t>4</w:t>
      </w:r>
      <w:r w:rsidR="00B76B50" w:rsidRPr="003F1701">
        <w:rPr>
          <w:rFonts w:ascii="Calibri" w:hAnsi="Calibri" w:cs="Arial"/>
          <w:sz w:val="22"/>
          <w:szCs w:val="22"/>
        </w:rPr>
        <w:t xml:space="preserve">. Fornecer, em qualquer época, os esclarecimentos e as informações técnicas que venham a ser solicitadas pela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>, sobre os serviços executados;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.1</w:t>
      </w:r>
      <w:r w:rsidR="000C6147">
        <w:rPr>
          <w:rFonts w:ascii="Calibri" w:hAnsi="Calibri" w:cs="Arial"/>
          <w:sz w:val="22"/>
          <w:szCs w:val="22"/>
        </w:rPr>
        <w:t>5</w:t>
      </w:r>
      <w:r w:rsidR="00B76B50" w:rsidRPr="003F1701">
        <w:rPr>
          <w:rFonts w:ascii="Calibri" w:hAnsi="Calibri" w:cs="Arial"/>
          <w:sz w:val="22"/>
          <w:szCs w:val="22"/>
        </w:rPr>
        <w:t xml:space="preserve">. </w:t>
      </w:r>
      <w:r w:rsidR="00B76B50" w:rsidRPr="003F1701">
        <w:rPr>
          <w:rFonts w:ascii="Calibri" w:hAnsi="Calibri" w:cs="Arial"/>
          <w:bCs/>
          <w:sz w:val="22"/>
          <w:szCs w:val="22"/>
        </w:rPr>
        <w:t>Credenciar</w:t>
      </w:r>
      <w:r w:rsidR="00B76B50" w:rsidRPr="003F1701">
        <w:rPr>
          <w:rFonts w:ascii="Calibri" w:hAnsi="Calibri" w:cs="Arial"/>
          <w:sz w:val="22"/>
          <w:szCs w:val="22"/>
        </w:rPr>
        <w:t xml:space="preserve">, junto à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 xml:space="preserve">, um </w:t>
      </w:r>
      <w:r w:rsidR="00B76B50" w:rsidRPr="003F1701">
        <w:rPr>
          <w:rFonts w:ascii="Calibri" w:hAnsi="Calibri" w:cs="Arial"/>
          <w:bCs/>
          <w:sz w:val="22"/>
          <w:szCs w:val="22"/>
        </w:rPr>
        <w:t xml:space="preserve">representante </w:t>
      </w:r>
      <w:r w:rsidR="00B76B50" w:rsidRPr="003F1701">
        <w:rPr>
          <w:rFonts w:ascii="Calibri" w:hAnsi="Calibri" w:cs="Arial"/>
          <w:sz w:val="22"/>
          <w:szCs w:val="22"/>
        </w:rPr>
        <w:t xml:space="preserve">para </w:t>
      </w:r>
      <w:r w:rsidR="00B76B50" w:rsidRPr="003F1701">
        <w:rPr>
          <w:rFonts w:ascii="Calibri" w:hAnsi="Calibri" w:cs="Arial"/>
          <w:bCs/>
          <w:sz w:val="22"/>
          <w:szCs w:val="22"/>
        </w:rPr>
        <w:t xml:space="preserve">prestar esclarecimentos e atender às requisições </w:t>
      </w:r>
      <w:r w:rsidR="00B76B50" w:rsidRPr="003F1701">
        <w:rPr>
          <w:rFonts w:ascii="Calibri" w:hAnsi="Calibri" w:cs="Arial"/>
          <w:sz w:val="22"/>
          <w:szCs w:val="22"/>
        </w:rPr>
        <w:t>que porventura surgirem durante a execução do contrato;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.1</w:t>
      </w:r>
      <w:r w:rsidR="000C6147">
        <w:rPr>
          <w:rFonts w:ascii="Calibri" w:hAnsi="Calibri" w:cs="Arial"/>
          <w:sz w:val="22"/>
          <w:szCs w:val="22"/>
        </w:rPr>
        <w:t>6</w:t>
      </w:r>
      <w:r w:rsidR="00B76B50" w:rsidRPr="003F1701">
        <w:rPr>
          <w:rFonts w:ascii="Calibri" w:hAnsi="Calibri" w:cs="Arial"/>
          <w:sz w:val="22"/>
          <w:szCs w:val="22"/>
        </w:rPr>
        <w:t>. Utilizar na execução dos serviços de reparos somente peças e componentes novos e originais, com garantia de fábrica;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.1</w:t>
      </w:r>
      <w:r w:rsidR="000C6147">
        <w:rPr>
          <w:rFonts w:ascii="Calibri" w:hAnsi="Calibri" w:cs="Arial"/>
          <w:sz w:val="22"/>
          <w:szCs w:val="22"/>
        </w:rPr>
        <w:t>7</w:t>
      </w:r>
      <w:r w:rsidR="00B76B50" w:rsidRPr="003F1701">
        <w:rPr>
          <w:rFonts w:ascii="Calibri" w:hAnsi="Calibri" w:cs="Arial"/>
          <w:sz w:val="22"/>
          <w:szCs w:val="22"/>
        </w:rPr>
        <w:t xml:space="preserve">. Fornecer à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 xml:space="preserve"> os números de telefones para o pronto atendimento em situações de emergência;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.1</w:t>
      </w:r>
      <w:r w:rsidR="000C6147">
        <w:rPr>
          <w:rFonts w:ascii="Calibri" w:hAnsi="Calibri" w:cs="Arial"/>
          <w:sz w:val="22"/>
          <w:szCs w:val="22"/>
        </w:rPr>
        <w:t>8</w:t>
      </w:r>
      <w:r w:rsidR="00B76B50" w:rsidRPr="003F1701">
        <w:rPr>
          <w:rFonts w:ascii="Calibri" w:hAnsi="Calibri" w:cs="Arial"/>
          <w:sz w:val="22"/>
          <w:szCs w:val="22"/>
        </w:rPr>
        <w:t xml:space="preserve">. Fornecer à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 xml:space="preserve"> todas as informações e documentações por este solicitadas, pertinentes à execução do contrato, no prazo de por ele estabelecido;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.1</w:t>
      </w:r>
      <w:r w:rsidR="000C6147">
        <w:rPr>
          <w:rFonts w:ascii="Calibri" w:hAnsi="Calibri" w:cs="Arial"/>
          <w:sz w:val="22"/>
          <w:szCs w:val="22"/>
        </w:rPr>
        <w:t>9</w:t>
      </w:r>
      <w:r w:rsidR="00B76B50" w:rsidRPr="003F1701">
        <w:rPr>
          <w:rFonts w:ascii="Calibri" w:hAnsi="Calibri" w:cs="Arial"/>
          <w:sz w:val="22"/>
          <w:szCs w:val="22"/>
        </w:rPr>
        <w:t>. Comunicar imediatamente à Administração, toda e qualquer irregularidade ou dificuldade que impossibilite a execução deste contrato;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</w:t>
      </w:r>
      <w:r w:rsidR="000C6147">
        <w:rPr>
          <w:rFonts w:ascii="Calibri" w:hAnsi="Calibri" w:cs="Arial"/>
          <w:sz w:val="22"/>
          <w:szCs w:val="22"/>
        </w:rPr>
        <w:t>20</w:t>
      </w:r>
      <w:r w:rsidR="00B76B50" w:rsidRPr="003F1701">
        <w:rPr>
          <w:rFonts w:ascii="Calibri" w:hAnsi="Calibri" w:cs="Arial"/>
          <w:sz w:val="22"/>
          <w:szCs w:val="22"/>
        </w:rPr>
        <w:t xml:space="preserve">. Não reproduzir, divulgar ou utilizar em benefício próprio, ou de terceiros, quaisquer informações de que tenha tomado ciência em razão da execução dos serviços discriminados, sem o consentimento, prévio e por escrito, da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>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.2</w:t>
      </w:r>
      <w:r w:rsidR="000C6147">
        <w:rPr>
          <w:rFonts w:ascii="Calibri" w:hAnsi="Calibri" w:cs="Arial"/>
          <w:sz w:val="22"/>
          <w:szCs w:val="22"/>
        </w:rPr>
        <w:t>1</w:t>
      </w:r>
      <w:r w:rsidR="00B76B50" w:rsidRPr="003F1701">
        <w:rPr>
          <w:rFonts w:ascii="Calibri" w:hAnsi="Calibri" w:cs="Arial"/>
          <w:sz w:val="22"/>
          <w:szCs w:val="22"/>
        </w:rPr>
        <w:t xml:space="preserve">. Não utilizar o nome da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 xml:space="preserve">, ou sua qualidade de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CONTRATADA</w:t>
      </w:r>
      <w:r w:rsidR="00B76B50" w:rsidRPr="003F1701">
        <w:rPr>
          <w:rFonts w:ascii="Calibri" w:hAnsi="Calibri" w:cs="Arial"/>
          <w:sz w:val="22"/>
          <w:szCs w:val="22"/>
        </w:rPr>
        <w:t>, em quaisquer atividades de divulgação empresarial, como, por exemplo, em cartões de visita, anúncios e impressos, sob pena de rescisão deste contrato;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.2</w:t>
      </w:r>
      <w:r w:rsidR="000C6147">
        <w:rPr>
          <w:rFonts w:ascii="Calibri" w:hAnsi="Calibri" w:cs="Arial"/>
          <w:sz w:val="22"/>
          <w:szCs w:val="22"/>
        </w:rPr>
        <w:t>2</w:t>
      </w:r>
      <w:r w:rsidR="00B76B50" w:rsidRPr="003F1701">
        <w:rPr>
          <w:rFonts w:ascii="Calibri" w:hAnsi="Calibri" w:cs="Arial"/>
          <w:sz w:val="22"/>
          <w:szCs w:val="22"/>
        </w:rPr>
        <w:t>. Não oferecer este contrato em garantia de operações de crédito bancário;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.2</w:t>
      </w:r>
      <w:r w:rsidR="000C6147">
        <w:rPr>
          <w:rFonts w:ascii="Calibri" w:hAnsi="Calibri" w:cs="Arial"/>
          <w:sz w:val="22"/>
          <w:szCs w:val="22"/>
        </w:rPr>
        <w:t>3</w:t>
      </w:r>
      <w:r w:rsidR="00B76B50" w:rsidRPr="003F1701">
        <w:rPr>
          <w:rFonts w:ascii="Calibri" w:hAnsi="Calibri" w:cs="Arial"/>
          <w:sz w:val="22"/>
          <w:szCs w:val="22"/>
        </w:rPr>
        <w:t>. Recolher, no prazo estabelecido, valores referentes a penalidades de multa previstas neste instrumento e que lhe sejam aplicadas por meio de procedimento administrativo, decorrentes de descumprimento de obrigações contratuais;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lastRenderedPageBreak/>
        <w:t>10</w:t>
      </w:r>
      <w:r w:rsidR="00B76B50" w:rsidRPr="003F1701">
        <w:rPr>
          <w:rFonts w:ascii="Calibri" w:hAnsi="Calibri" w:cs="Arial"/>
          <w:sz w:val="22"/>
          <w:szCs w:val="22"/>
        </w:rPr>
        <w:t>.2</w:t>
      </w:r>
      <w:r w:rsidR="000C6147">
        <w:rPr>
          <w:rFonts w:ascii="Calibri" w:hAnsi="Calibri" w:cs="Arial"/>
          <w:sz w:val="22"/>
          <w:szCs w:val="22"/>
        </w:rPr>
        <w:t>4</w:t>
      </w:r>
      <w:r w:rsidR="00B76B50" w:rsidRPr="003F1701">
        <w:rPr>
          <w:rFonts w:ascii="Calibri" w:hAnsi="Calibri" w:cs="Arial"/>
          <w:sz w:val="22"/>
          <w:szCs w:val="22"/>
        </w:rPr>
        <w:t>. Comunicar ao gestor do contrato, por escrito, no prazo de 10 (dez) dias úteis, quaisquer alterações havidas em seus dados cadastrais, tais como endereço e telefone, bem como no contrato social, durante o prazo de vigência deste contrato, devendo apresentar os documentos comprobatórios da nova situação;</w:t>
      </w:r>
    </w:p>
    <w:p w:rsidR="00B76B50" w:rsidRPr="003F1701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.2</w:t>
      </w:r>
      <w:r w:rsidR="000C6147">
        <w:rPr>
          <w:rFonts w:ascii="Calibri" w:hAnsi="Calibri" w:cs="Arial"/>
          <w:sz w:val="22"/>
          <w:szCs w:val="22"/>
        </w:rPr>
        <w:t>5</w:t>
      </w:r>
      <w:r w:rsidR="00B76B50" w:rsidRPr="003F1701">
        <w:rPr>
          <w:rFonts w:ascii="Calibri" w:hAnsi="Calibri" w:cs="Arial"/>
          <w:sz w:val="22"/>
          <w:szCs w:val="22"/>
        </w:rPr>
        <w:t xml:space="preserve">. Acatar a fiscalização, a orientação e o gerenciamento dos trabalhos por parte do fiscal do contrato designado pela </w:t>
      </w:r>
      <w:r w:rsidR="00B76B50" w:rsidRPr="003F1701">
        <w:rPr>
          <w:rFonts w:ascii="Calibri" w:hAnsi="Calibri" w:cs="Arial"/>
          <w:b/>
          <w:bCs/>
          <w:sz w:val="22"/>
          <w:szCs w:val="22"/>
        </w:rPr>
        <w:t>CONTRATANTE</w:t>
      </w:r>
      <w:r w:rsidR="00B76B50" w:rsidRPr="003F1701">
        <w:rPr>
          <w:rFonts w:ascii="Calibri" w:hAnsi="Calibri" w:cs="Arial"/>
          <w:sz w:val="22"/>
          <w:szCs w:val="22"/>
        </w:rPr>
        <w:t>;</w:t>
      </w:r>
    </w:p>
    <w:p w:rsidR="00B76B50" w:rsidRDefault="004E6C92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 w:rsidRPr="003F1701">
        <w:rPr>
          <w:rFonts w:ascii="Calibri" w:hAnsi="Calibri" w:cs="Arial"/>
          <w:sz w:val="22"/>
          <w:szCs w:val="22"/>
        </w:rPr>
        <w:t>10</w:t>
      </w:r>
      <w:r w:rsidR="00B76B50" w:rsidRPr="003F1701">
        <w:rPr>
          <w:rFonts w:ascii="Calibri" w:hAnsi="Calibri" w:cs="Arial"/>
          <w:sz w:val="22"/>
          <w:szCs w:val="22"/>
        </w:rPr>
        <w:t>.2</w:t>
      </w:r>
      <w:r w:rsidR="000C6147">
        <w:rPr>
          <w:rFonts w:ascii="Calibri" w:hAnsi="Calibri" w:cs="Arial"/>
          <w:sz w:val="22"/>
          <w:szCs w:val="22"/>
        </w:rPr>
        <w:t>6</w:t>
      </w:r>
      <w:r w:rsidR="00B76B50" w:rsidRPr="003F1701">
        <w:rPr>
          <w:rFonts w:ascii="Calibri" w:hAnsi="Calibri" w:cs="Arial"/>
          <w:sz w:val="22"/>
          <w:szCs w:val="22"/>
        </w:rPr>
        <w:t>. Fornecer, mensalmente, juntamente com a nota fiscal de serviços e o relatório mensal dos serviços executados, os comprovantes de regularidade com a Fazenda Federal, Previdência, FGTS e Justiça do Trabalho.</w:t>
      </w:r>
    </w:p>
    <w:p w:rsidR="008B1905" w:rsidRDefault="008B1905" w:rsidP="00D220B1">
      <w:pPr>
        <w:pStyle w:val="Standard"/>
        <w:autoSpaceDE w:val="0"/>
        <w:spacing w:line="360" w:lineRule="auto"/>
        <w:ind w:left="760" w:hanging="7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10.27 O contratante disponibilizará uma placa de ramal analógica e uma placa de ramal digital para substituições de emergência realizados pelos técnicos da Prefeitura Universitária. As placas serão entregues ao Coordenador da Central telefônica da UFPB.</w:t>
      </w:r>
    </w:p>
    <w:p w:rsidR="00060DA2" w:rsidRPr="00060DA2" w:rsidRDefault="00060DA2" w:rsidP="00D220B1">
      <w:pPr>
        <w:spacing w:line="360" w:lineRule="auto"/>
        <w:rPr>
          <w:rFonts w:ascii="Calibri" w:hAnsi="Calibri"/>
          <w:b/>
          <w:sz w:val="22"/>
          <w:szCs w:val="22"/>
        </w:rPr>
      </w:pPr>
      <w:r w:rsidRPr="00060DA2">
        <w:rPr>
          <w:rFonts w:ascii="Calibri" w:hAnsi="Calibri"/>
          <w:b/>
          <w:sz w:val="22"/>
          <w:szCs w:val="22"/>
        </w:rPr>
        <w:t>11)  DO PAGAMENTO</w:t>
      </w:r>
    </w:p>
    <w:p w:rsidR="00296877" w:rsidRPr="00881338" w:rsidRDefault="00296877" w:rsidP="00BF7E75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11.1 O valor estimativo do contrato Anual é de R$ </w:t>
      </w:r>
      <w:r w:rsidR="000807BB">
        <w:rPr>
          <w:rFonts w:ascii="Calibri" w:hAnsi="Calibri"/>
          <w:sz w:val="22"/>
          <w:szCs w:val="22"/>
        </w:rPr>
        <w:t>164.448,12</w:t>
      </w:r>
      <w:r>
        <w:rPr>
          <w:rFonts w:ascii="Calibri" w:hAnsi="Calibri"/>
          <w:sz w:val="22"/>
          <w:szCs w:val="22"/>
        </w:rPr>
        <w:t xml:space="preserve"> (Cento e </w:t>
      </w:r>
      <w:r w:rsidR="000D70F0">
        <w:rPr>
          <w:rFonts w:ascii="Calibri" w:hAnsi="Calibri"/>
          <w:sz w:val="22"/>
          <w:szCs w:val="22"/>
        </w:rPr>
        <w:t>sessenta e quarto mil</w:t>
      </w:r>
      <w:r w:rsidR="008509BB">
        <w:rPr>
          <w:rFonts w:ascii="Calibri" w:hAnsi="Calibri"/>
          <w:sz w:val="22"/>
          <w:szCs w:val="22"/>
        </w:rPr>
        <w:t xml:space="preserve"> </w:t>
      </w:r>
      <w:proofErr w:type="gramStart"/>
      <w:r w:rsidR="008509BB">
        <w:rPr>
          <w:rFonts w:ascii="Calibri" w:hAnsi="Calibri"/>
          <w:sz w:val="22"/>
          <w:szCs w:val="22"/>
        </w:rPr>
        <w:t>reais</w:t>
      </w:r>
      <w:r w:rsidR="000D70F0">
        <w:rPr>
          <w:rFonts w:ascii="Calibri" w:hAnsi="Calibri"/>
          <w:sz w:val="22"/>
          <w:szCs w:val="22"/>
        </w:rPr>
        <w:t xml:space="preserve">, </w:t>
      </w:r>
      <w:r w:rsidR="000807BB">
        <w:rPr>
          <w:rFonts w:ascii="Calibri" w:hAnsi="Calibri"/>
          <w:sz w:val="22"/>
          <w:szCs w:val="22"/>
        </w:rPr>
        <w:t xml:space="preserve"> quatrocentos</w:t>
      </w:r>
      <w:proofErr w:type="gramEnd"/>
      <w:r w:rsidR="000807BB">
        <w:rPr>
          <w:rFonts w:ascii="Calibri" w:hAnsi="Calibri"/>
          <w:sz w:val="22"/>
          <w:szCs w:val="22"/>
        </w:rPr>
        <w:t xml:space="preserve"> e quarenta e oito reais e doze centavos).</w:t>
      </w:r>
      <w:r w:rsidR="000C6147">
        <w:rPr>
          <w:rFonts w:ascii="Calibri" w:hAnsi="Calibri"/>
          <w:sz w:val="22"/>
          <w:szCs w:val="22"/>
        </w:rPr>
        <w:t xml:space="preserve"> Serão realizados</w:t>
      </w:r>
      <w:r w:rsidRPr="00881338">
        <w:rPr>
          <w:rFonts w:ascii="Calibri" w:hAnsi="Calibri"/>
        </w:rPr>
        <w:t xml:space="preserve"> </w:t>
      </w:r>
      <w:r w:rsidRPr="00BF7E75">
        <w:rPr>
          <w:rFonts w:ascii="Calibri" w:hAnsi="Calibri"/>
          <w:sz w:val="22"/>
          <w:szCs w:val="22"/>
        </w:rPr>
        <w:t>pagamento mensa</w:t>
      </w:r>
      <w:r w:rsidR="000C6147">
        <w:rPr>
          <w:rFonts w:ascii="Calibri" w:hAnsi="Calibri"/>
          <w:sz w:val="22"/>
          <w:szCs w:val="22"/>
        </w:rPr>
        <w:t>is</w:t>
      </w:r>
      <w:r w:rsidRPr="00BF7E75">
        <w:rPr>
          <w:rFonts w:ascii="Calibri" w:hAnsi="Calibri"/>
          <w:sz w:val="22"/>
          <w:szCs w:val="22"/>
        </w:rPr>
        <w:t xml:space="preserve"> pela execução dos serviços, desde que cumpridas todas as formalidades e exigências do contrato;</w:t>
      </w:r>
    </w:p>
    <w:p w:rsidR="00296877" w:rsidRPr="00BF7E75" w:rsidRDefault="00BF7E75" w:rsidP="00BF7E75">
      <w:pPr>
        <w:tabs>
          <w:tab w:val="left" w:pos="709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11.2. </w:t>
      </w:r>
      <w:r w:rsidR="00296877" w:rsidRPr="00BF7E75">
        <w:rPr>
          <w:rFonts w:ascii="Calibri" w:hAnsi="Calibri"/>
          <w:sz w:val="22"/>
          <w:szCs w:val="22"/>
        </w:rPr>
        <w:t>A CONTRATADA deverá entregar até o dia 20 do mês subsequente ao da prestação do serviço, nota fiscal/fatura dos serviços, emitida em 1 (uma) via, para fins de liquidação e pagamento, de forma a garantir o recolhimento das importâncias retidas relativas à contribuição previdenciária no prazo estabelecido no art. 31 da Lei nº 8.212/91 e alterações posteriores.</w:t>
      </w:r>
    </w:p>
    <w:p w:rsidR="00296877" w:rsidRPr="00BF7E75" w:rsidRDefault="00BF7E75" w:rsidP="00BF7E75">
      <w:pPr>
        <w:tabs>
          <w:tab w:val="left" w:pos="709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11.3 </w:t>
      </w:r>
      <w:r w:rsidR="00296877" w:rsidRPr="00BF7E75">
        <w:rPr>
          <w:rFonts w:ascii="Calibri" w:hAnsi="Calibri"/>
          <w:sz w:val="22"/>
          <w:szCs w:val="22"/>
        </w:rPr>
        <w:t>A atestação da nota fiscal/fatura correspondente à prestação do serviço caberá ao fiscal do contrato ou a outro servidor designado para esse fim.</w:t>
      </w:r>
    </w:p>
    <w:p w:rsidR="00296877" w:rsidRPr="00BF7E75" w:rsidRDefault="00BF7E75" w:rsidP="00BF7E75">
      <w:pPr>
        <w:tabs>
          <w:tab w:val="left" w:pos="709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11.4 </w:t>
      </w:r>
      <w:r w:rsidR="00296877" w:rsidRPr="00BF7E75">
        <w:rPr>
          <w:rFonts w:ascii="Calibri" w:hAnsi="Calibri"/>
          <w:sz w:val="22"/>
          <w:szCs w:val="22"/>
        </w:rPr>
        <w:t xml:space="preserve">No caso de as notas fiscais/faturas serem emitidas e entregues à CONTRATANTE em data posterior à indicada no item </w:t>
      </w:r>
      <w:r>
        <w:rPr>
          <w:rFonts w:ascii="Calibri" w:hAnsi="Calibri"/>
          <w:sz w:val="22"/>
          <w:szCs w:val="22"/>
        </w:rPr>
        <w:t>11.2</w:t>
      </w:r>
      <w:r w:rsidR="00296877" w:rsidRPr="00BF7E75">
        <w:rPr>
          <w:rFonts w:ascii="Calibri" w:hAnsi="Calibri"/>
          <w:sz w:val="22"/>
          <w:szCs w:val="22"/>
        </w:rPr>
        <w:t xml:space="preserve"> desta cláusula, será imputado à CONTRATADA o pagamento dos eventuais encargos moratórios decorrentes.</w:t>
      </w:r>
    </w:p>
    <w:p w:rsidR="00296877" w:rsidRPr="00BF7E75" w:rsidRDefault="00751664" w:rsidP="00BF7E75">
      <w:pPr>
        <w:tabs>
          <w:tab w:val="left" w:pos="709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 w:rsidRPr="00D220B1">
        <w:rPr>
          <w:rFonts w:ascii="Calibri" w:eastAsia="Arial Unicode MS" w:hAnsi="Calibri" w:cs="Arial"/>
          <w:kern w:val="3"/>
          <w:sz w:val="22"/>
          <w:szCs w:val="22"/>
        </w:rPr>
        <w:t>11.</w:t>
      </w:r>
      <w:r>
        <w:rPr>
          <w:rFonts w:ascii="Calibri" w:eastAsia="Arial Unicode MS" w:hAnsi="Calibri" w:cs="Arial"/>
          <w:kern w:val="3"/>
          <w:sz w:val="22"/>
          <w:szCs w:val="22"/>
        </w:rPr>
        <w:t>5</w:t>
      </w:r>
      <w:r w:rsidRPr="00D220B1">
        <w:rPr>
          <w:rFonts w:ascii="Calibri" w:eastAsia="Arial Unicode MS" w:hAnsi="Calibri" w:cs="Arial"/>
          <w:kern w:val="3"/>
          <w:sz w:val="22"/>
          <w:szCs w:val="22"/>
        </w:rPr>
        <w:t xml:space="preserve"> O</w:t>
      </w:r>
      <w:r w:rsidRPr="00060DA2">
        <w:rPr>
          <w:rFonts w:ascii="Calibri" w:hAnsi="Calibri"/>
          <w:sz w:val="22"/>
          <w:szCs w:val="22"/>
        </w:rPr>
        <w:t xml:space="preserve"> pagamento será efetuado pela UFPB, em moeda nacional, mediante Ordem Bancária, e ocorrerá até o 10º (décimo) dia útil após o recebimento definitiva e devidamente atestada pelo responsável do Contrato (servidor da UFPB), observando–se, antes do pagamento, a comprovação da regularidade do cadastramento</w:t>
      </w:r>
      <w:r>
        <w:rPr>
          <w:rFonts w:ascii="Calibri" w:hAnsi="Calibri"/>
          <w:sz w:val="22"/>
          <w:szCs w:val="22"/>
        </w:rPr>
        <w:t xml:space="preserve"> </w:t>
      </w:r>
      <w:r w:rsidRPr="00060DA2">
        <w:rPr>
          <w:rFonts w:ascii="Calibri" w:hAnsi="Calibri"/>
          <w:sz w:val="22"/>
          <w:szCs w:val="22"/>
        </w:rPr>
        <w:t>no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 w:rsidRPr="00060DA2">
        <w:rPr>
          <w:rFonts w:ascii="Calibri" w:hAnsi="Calibri"/>
          <w:sz w:val="22"/>
          <w:szCs w:val="22"/>
        </w:rPr>
        <w:t>SICAF</w:t>
      </w:r>
      <w:proofErr w:type="spellEnd"/>
      <w:r w:rsidRPr="00060DA2">
        <w:rPr>
          <w:rFonts w:ascii="Calibri" w:hAnsi="Calibri"/>
          <w:sz w:val="22"/>
          <w:szCs w:val="22"/>
        </w:rPr>
        <w:t>.</w:t>
      </w:r>
    </w:p>
    <w:p w:rsidR="00296877" w:rsidRPr="00BF7E75" w:rsidRDefault="00BF7E75" w:rsidP="00BF7E75">
      <w:pPr>
        <w:tabs>
          <w:tab w:val="left" w:pos="709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11.</w:t>
      </w:r>
      <w:r w:rsidR="00751664">
        <w:rPr>
          <w:rFonts w:ascii="Calibri" w:hAnsi="Calibri"/>
          <w:sz w:val="22"/>
          <w:szCs w:val="22"/>
        </w:rPr>
        <w:t>6</w:t>
      </w:r>
      <w:r>
        <w:rPr>
          <w:rFonts w:ascii="Calibri" w:hAnsi="Calibri"/>
          <w:sz w:val="22"/>
          <w:szCs w:val="22"/>
        </w:rPr>
        <w:t xml:space="preserve"> </w:t>
      </w:r>
      <w:r w:rsidR="00296877" w:rsidRPr="00BF7E75">
        <w:rPr>
          <w:rFonts w:ascii="Calibri" w:hAnsi="Calibri"/>
          <w:sz w:val="22"/>
          <w:szCs w:val="22"/>
        </w:rPr>
        <w:t>Nenhum pagamento será efetuado à CONTRATADA enquanto pendente de liquidação qualquer obrigação financeira e documentação</w:t>
      </w:r>
      <w:r>
        <w:rPr>
          <w:rFonts w:ascii="Calibri" w:hAnsi="Calibri"/>
          <w:sz w:val="22"/>
          <w:szCs w:val="22"/>
        </w:rPr>
        <w:t xml:space="preserve"> exigida</w:t>
      </w:r>
      <w:r w:rsidR="00296877" w:rsidRPr="00BF7E75">
        <w:rPr>
          <w:rFonts w:ascii="Calibri" w:hAnsi="Calibri"/>
          <w:sz w:val="22"/>
          <w:szCs w:val="22"/>
        </w:rPr>
        <w:t>, sem que isso gere direito de reajustamento de preços, correção monetária ou encargos moratórios.</w:t>
      </w:r>
    </w:p>
    <w:p w:rsidR="00296877" w:rsidRPr="00BF7E75" w:rsidRDefault="00BF7E75" w:rsidP="00BF7E75">
      <w:pPr>
        <w:tabs>
          <w:tab w:val="left" w:pos="709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11.</w:t>
      </w:r>
      <w:r w:rsidR="00751664">
        <w:rPr>
          <w:rFonts w:ascii="Calibri" w:hAnsi="Calibri"/>
          <w:sz w:val="22"/>
          <w:szCs w:val="22"/>
        </w:rPr>
        <w:t>7</w:t>
      </w:r>
      <w:r>
        <w:rPr>
          <w:rFonts w:ascii="Calibri" w:hAnsi="Calibri"/>
          <w:sz w:val="22"/>
          <w:szCs w:val="22"/>
        </w:rPr>
        <w:t xml:space="preserve"> </w:t>
      </w:r>
      <w:r w:rsidR="00296877" w:rsidRPr="00BF7E75">
        <w:rPr>
          <w:rFonts w:ascii="Calibri" w:hAnsi="Calibri"/>
          <w:sz w:val="22"/>
          <w:szCs w:val="22"/>
        </w:rPr>
        <w:t>A CONTRATANTE reserva-se, ainda, o direito de somente efetuar o pagamento após a atestação de que o serviço foi executado em conformidade com as especificações do contrato.</w:t>
      </w:r>
    </w:p>
    <w:p w:rsidR="00296877" w:rsidRPr="00BF7E75" w:rsidRDefault="00BF7E75" w:rsidP="00BF7E75">
      <w:pPr>
        <w:tabs>
          <w:tab w:val="left" w:pos="709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11.</w:t>
      </w:r>
      <w:r w:rsidR="00751664">
        <w:rPr>
          <w:rFonts w:ascii="Calibri" w:hAnsi="Calibri"/>
          <w:sz w:val="22"/>
          <w:szCs w:val="22"/>
        </w:rPr>
        <w:t>8</w:t>
      </w:r>
      <w:r>
        <w:rPr>
          <w:rFonts w:ascii="Calibri" w:hAnsi="Calibri"/>
          <w:sz w:val="22"/>
          <w:szCs w:val="22"/>
        </w:rPr>
        <w:t xml:space="preserve"> </w:t>
      </w:r>
      <w:r w:rsidR="00296877" w:rsidRPr="00BF7E75">
        <w:rPr>
          <w:rFonts w:ascii="Calibri" w:hAnsi="Calibri"/>
          <w:sz w:val="22"/>
          <w:szCs w:val="22"/>
        </w:rPr>
        <w:t>A CONTRATANTE poderá deduzir do montante a pagar os valores correspondentes a multas ou indenizações devidas pela CONTRATADA, nos termos do contrato.</w:t>
      </w:r>
    </w:p>
    <w:p w:rsidR="00296877" w:rsidRPr="00881338" w:rsidRDefault="00BF7E75" w:rsidP="00BF7E75">
      <w:pPr>
        <w:tabs>
          <w:tab w:val="left" w:pos="709"/>
        </w:tabs>
        <w:spacing w:after="12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2"/>
          <w:szCs w:val="22"/>
        </w:rPr>
        <w:t>11.</w:t>
      </w:r>
      <w:r w:rsidR="00751664">
        <w:rPr>
          <w:rFonts w:ascii="Calibri" w:hAnsi="Calibri"/>
          <w:sz w:val="22"/>
          <w:szCs w:val="22"/>
        </w:rPr>
        <w:t>9</w:t>
      </w:r>
      <w:r>
        <w:rPr>
          <w:rFonts w:ascii="Calibri" w:hAnsi="Calibri"/>
          <w:sz w:val="22"/>
          <w:szCs w:val="22"/>
        </w:rPr>
        <w:t xml:space="preserve"> </w:t>
      </w:r>
      <w:r w:rsidR="00296877" w:rsidRPr="00BF7E75">
        <w:rPr>
          <w:rFonts w:ascii="Calibri" w:hAnsi="Calibri"/>
          <w:sz w:val="22"/>
          <w:szCs w:val="22"/>
        </w:rPr>
        <w:t xml:space="preserve">A não apresentação da documentação </w:t>
      </w:r>
      <w:r>
        <w:rPr>
          <w:rFonts w:ascii="Calibri" w:hAnsi="Calibri"/>
          <w:sz w:val="22"/>
          <w:szCs w:val="22"/>
        </w:rPr>
        <w:t>exigida</w:t>
      </w:r>
      <w:r w:rsidR="00296877" w:rsidRPr="00BF7E75">
        <w:rPr>
          <w:rFonts w:ascii="Calibri" w:hAnsi="Calibri"/>
          <w:sz w:val="22"/>
          <w:szCs w:val="22"/>
        </w:rPr>
        <w:t xml:space="preserve"> no prazo de 30 (trinta) dias, contados de sua solicitação pela </w:t>
      </w:r>
      <w:r w:rsidR="00296877" w:rsidRPr="00BF7E75">
        <w:rPr>
          <w:rFonts w:ascii="Calibri" w:hAnsi="Calibri"/>
          <w:caps/>
          <w:sz w:val="22"/>
          <w:szCs w:val="22"/>
        </w:rPr>
        <w:t>fiscalização</w:t>
      </w:r>
      <w:r w:rsidR="00296877" w:rsidRPr="00BF7E75">
        <w:rPr>
          <w:rFonts w:ascii="Calibri" w:hAnsi="Calibri"/>
          <w:sz w:val="22"/>
          <w:szCs w:val="22"/>
        </w:rPr>
        <w:t xml:space="preserve">, poderá ensejar a rescisão do contrato e os valores retidos </w:t>
      </w:r>
      <w:r w:rsidRPr="00BF7E75">
        <w:rPr>
          <w:rFonts w:ascii="Calibri" w:hAnsi="Calibri"/>
          <w:sz w:val="22"/>
          <w:szCs w:val="22"/>
        </w:rPr>
        <w:t>cautelarmente</w:t>
      </w:r>
      <w:r w:rsidR="00296877" w:rsidRPr="00BF7E75">
        <w:rPr>
          <w:rFonts w:ascii="Calibri" w:hAnsi="Calibri"/>
          <w:sz w:val="22"/>
          <w:szCs w:val="22"/>
        </w:rPr>
        <w:t xml:space="preserve"> somente serão pagos após a comprovação de que os encargos trabalhistas, previdenciários e demais tributos encontram-se em dia.</w:t>
      </w:r>
      <w:r w:rsidR="00296877" w:rsidRPr="00881338">
        <w:rPr>
          <w:rFonts w:ascii="Calibri" w:hAnsi="Calibri"/>
          <w:sz w:val="24"/>
          <w:szCs w:val="24"/>
        </w:rPr>
        <w:t xml:space="preserve"> </w:t>
      </w:r>
    </w:p>
    <w:p w:rsidR="00296877" w:rsidRDefault="00296877" w:rsidP="00D220B1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11.</w:t>
      </w:r>
      <w:r w:rsidR="00BF7E75">
        <w:rPr>
          <w:rFonts w:ascii="Calibri" w:hAnsi="Calibri"/>
          <w:sz w:val="22"/>
          <w:szCs w:val="22"/>
        </w:rPr>
        <w:t>1</w:t>
      </w:r>
      <w:r w:rsidR="00751664">
        <w:rPr>
          <w:rFonts w:ascii="Calibri" w:hAnsi="Calibri"/>
          <w:sz w:val="22"/>
          <w:szCs w:val="22"/>
        </w:rPr>
        <w:t>0</w:t>
      </w:r>
      <w:r>
        <w:rPr>
          <w:rFonts w:ascii="Calibri" w:hAnsi="Calibri"/>
          <w:sz w:val="22"/>
          <w:szCs w:val="22"/>
        </w:rPr>
        <w:t xml:space="preserve"> O pagamento será realizado em parcelas </w:t>
      </w:r>
      <w:r w:rsidR="00960C9D">
        <w:rPr>
          <w:rFonts w:ascii="Calibri" w:hAnsi="Calibri"/>
          <w:sz w:val="22"/>
          <w:szCs w:val="22"/>
        </w:rPr>
        <w:t>mensais</w:t>
      </w:r>
      <w:r>
        <w:rPr>
          <w:rFonts w:ascii="Calibri" w:hAnsi="Calibri"/>
          <w:sz w:val="22"/>
          <w:szCs w:val="22"/>
        </w:rPr>
        <w:t xml:space="preserve"> </w:t>
      </w:r>
    </w:p>
    <w:p w:rsidR="00060DA2" w:rsidRPr="00060DA2" w:rsidRDefault="00060DA2" w:rsidP="00D220B1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11</w:t>
      </w:r>
      <w:r w:rsidRPr="00060DA2">
        <w:rPr>
          <w:rFonts w:ascii="Calibri" w:hAnsi="Calibri"/>
          <w:sz w:val="22"/>
          <w:szCs w:val="22"/>
        </w:rPr>
        <w:t>.</w:t>
      </w:r>
      <w:r w:rsidR="00751664">
        <w:rPr>
          <w:rFonts w:ascii="Calibri" w:hAnsi="Calibri"/>
          <w:sz w:val="22"/>
          <w:szCs w:val="22"/>
        </w:rPr>
        <w:t>11</w:t>
      </w:r>
      <w:r w:rsidRPr="00060DA2">
        <w:rPr>
          <w:rFonts w:ascii="Calibri" w:hAnsi="Calibri"/>
          <w:sz w:val="22"/>
          <w:szCs w:val="22"/>
        </w:rPr>
        <w:t xml:space="preserve"> A critério da Contratante poderá ser utilizada parte dos pagamentos devidos para cobrir possíveis despesas com multas, indenizações a terceiros ou outras, de responsabilidade da Contratada.</w:t>
      </w:r>
    </w:p>
    <w:p w:rsidR="00060DA2" w:rsidRPr="003F1701" w:rsidRDefault="00060DA2" w:rsidP="00D220B1">
      <w:pPr>
        <w:pStyle w:val="Standard"/>
        <w:autoSpaceDE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11</w:t>
      </w:r>
      <w:r w:rsidRPr="00060DA2">
        <w:rPr>
          <w:rFonts w:ascii="Calibri" w:hAnsi="Calibri"/>
          <w:sz w:val="22"/>
          <w:szCs w:val="22"/>
        </w:rPr>
        <w:t>.</w:t>
      </w:r>
      <w:r w:rsidR="00751664">
        <w:rPr>
          <w:rFonts w:ascii="Calibri" w:hAnsi="Calibri"/>
          <w:sz w:val="22"/>
          <w:szCs w:val="22"/>
        </w:rPr>
        <w:t>12</w:t>
      </w:r>
      <w:r w:rsidRPr="00060DA2">
        <w:rPr>
          <w:rFonts w:ascii="Calibri" w:hAnsi="Calibri"/>
          <w:sz w:val="22"/>
          <w:szCs w:val="22"/>
        </w:rPr>
        <w:t xml:space="preserve"> A nota fiscal/fatura deverá ser emitida pela própria Contratada, obrigatoriamente com o número de inscrição no CNPJ apresentado nos documentos de habilitação e das propostas, não se admitindo notas fiscais/faturas emitidas com outros </w:t>
      </w:r>
      <w:proofErr w:type="spellStart"/>
      <w:r w:rsidRPr="00060DA2">
        <w:rPr>
          <w:rFonts w:ascii="Calibri" w:hAnsi="Calibri"/>
          <w:sz w:val="22"/>
          <w:szCs w:val="22"/>
        </w:rPr>
        <w:t>CNPJs</w:t>
      </w:r>
      <w:proofErr w:type="spellEnd"/>
      <w:r w:rsidRPr="00060DA2">
        <w:rPr>
          <w:rFonts w:ascii="Calibri" w:hAnsi="Calibri"/>
          <w:sz w:val="22"/>
          <w:szCs w:val="22"/>
        </w:rPr>
        <w:t xml:space="preserve">, mesmo aqueles de filiais ou da matriz.  </w:t>
      </w:r>
      <w:r w:rsidR="00D220B1">
        <w:rPr>
          <w:rFonts w:ascii="Calibri" w:hAnsi="Calibri"/>
          <w:sz w:val="22"/>
          <w:szCs w:val="22"/>
        </w:rPr>
        <w:t>11</w:t>
      </w:r>
      <w:r w:rsidRPr="00060DA2">
        <w:rPr>
          <w:rFonts w:ascii="Calibri" w:hAnsi="Calibri"/>
          <w:sz w:val="22"/>
          <w:szCs w:val="22"/>
        </w:rPr>
        <w:t>.4 Serão retidos na fonte os Impostos sobre a Renda da Pessoa Jurídica (IRPJ), bem como a Contribuição Social sobre o Lucro Líquido (</w:t>
      </w:r>
      <w:proofErr w:type="spellStart"/>
      <w:r w:rsidRPr="00060DA2">
        <w:rPr>
          <w:rFonts w:ascii="Calibri" w:hAnsi="Calibri"/>
          <w:sz w:val="22"/>
          <w:szCs w:val="22"/>
        </w:rPr>
        <w:t>CSLL</w:t>
      </w:r>
      <w:proofErr w:type="spellEnd"/>
      <w:r w:rsidRPr="00060DA2">
        <w:rPr>
          <w:rFonts w:ascii="Calibri" w:hAnsi="Calibri"/>
          <w:sz w:val="22"/>
          <w:szCs w:val="22"/>
        </w:rPr>
        <w:t>), a Contribuição para o Financiamento da Seguridade Social (COFINS) e a Contribuição para o PIS/PASEP sobre os pagamentos efetuados, utilizando–se as alíquotas previstas</w:t>
      </w:r>
      <w:r w:rsidR="00751664">
        <w:rPr>
          <w:rFonts w:ascii="Calibri" w:hAnsi="Calibri"/>
          <w:sz w:val="22"/>
          <w:szCs w:val="22"/>
        </w:rPr>
        <w:t>.</w:t>
      </w:r>
    </w:p>
    <w:p w:rsidR="00B76B50" w:rsidRDefault="00B76B50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14331A" w:rsidRDefault="0014331A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14331A" w:rsidRDefault="0014331A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14331A" w:rsidRDefault="0014331A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14331A" w:rsidRDefault="0014331A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14331A" w:rsidRDefault="0014331A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14331A" w:rsidRDefault="0014331A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p w:rsidR="00751664" w:rsidRPr="003F1701" w:rsidRDefault="00751664" w:rsidP="00060DA2">
      <w:pPr>
        <w:pStyle w:val="Standard"/>
        <w:autoSpaceDE w:val="0"/>
        <w:jc w:val="both"/>
        <w:rPr>
          <w:rFonts w:ascii="Calibri" w:hAnsi="Calibri" w:cs="Arial"/>
          <w:sz w:val="22"/>
          <w:szCs w:val="22"/>
        </w:rPr>
      </w:pPr>
    </w:p>
    <w:tbl>
      <w:tblPr>
        <w:tblW w:w="10574" w:type="dxa"/>
        <w:tblInd w:w="-7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730"/>
        <w:gridCol w:w="777"/>
        <w:gridCol w:w="715"/>
        <w:gridCol w:w="580"/>
        <w:gridCol w:w="774"/>
        <w:gridCol w:w="841"/>
        <w:gridCol w:w="774"/>
        <w:gridCol w:w="727"/>
        <w:gridCol w:w="1496"/>
      </w:tblGrid>
      <w:tr w:rsidR="00B76B50" w:rsidRPr="003F1701" w:rsidTr="00751664">
        <w:trPr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76B50" w:rsidRPr="003F1701" w:rsidTr="00751664">
        <w:trPr>
          <w:trHeight w:val="975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lastRenderedPageBreak/>
              <w:t>Site / Equipamento: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Ramal Digital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Ramal </w:t>
            </w:r>
            <w:proofErr w:type="spellStart"/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Analóg</w:t>
            </w:r>
            <w:proofErr w:type="spellEnd"/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Ramal </w:t>
            </w:r>
            <w:proofErr w:type="spellStart"/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IPRIP</w:t>
            </w:r>
            <w:proofErr w:type="spellEnd"/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Soft-fone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Tronco Digital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Tronco </w:t>
            </w:r>
            <w:proofErr w:type="spellStart"/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Ananóg</w:t>
            </w:r>
            <w:proofErr w:type="spellEnd"/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Tronco IP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Portas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VALOR MENSAL</w:t>
            </w:r>
            <w:r w:rsidR="007B46D5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(R$)</w:t>
            </w:r>
          </w:p>
        </w:tc>
      </w:tr>
      <w:tr w:rsidR="00B76B50" w:rsidRPr="003F1701" w:rsidTr="00751664">
        <w:trPr>
          <w:trHeight w:val="52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CAMPUS I </w:t>
            </w: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/ PABX Alcatel-Lucent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1094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664" w:rsidRPr="003F1701" w:rsidRDefault="007B46D5" w:rsidP="0075166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6.144,00</w:t>
            </w:r>
          </w:p>
        </w:tc>
      </w:tr>
      <w:tr w:rsidR="00B76B50" w:rsidRPr="003F1701" w:rsidTr="00751664">
        <w:trPr>
          <w:trHeight w:val="52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HU</w:t>
            </w: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B50" w:rsidRPr="003F1701" w:rsidRDefault="007B46D5" w:rsidP="0075166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1.112,67</w:t>
            </w:r>
          </w:p>
        </w:tc>
      </w:tr>
      <w:tr w:rsidR="00B76B50" w:rsidRPr="003F1701" w:rsidTr="00751664">
        <w:trPr>
          <w:trHeight w:val="52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AREIA</w:t>
            </w: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B50" w:rsidRPr="003F1701" w:rsidRDefault="007B46D5" w:rsidP="0075166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1.112,67</w:t>
            </w:r>
          </w:p>
        </w:tc>
      </w:tr>
      <w:tr w:rsidR="00B76B50" w:rsidRPr="003F1701" w:rsidTr="00751664">
        <w:trPr>
          <w:trHeight w:val="58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BANANEIRAS</w:t>
            </w: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B50" w:rsidRPr="003F1701" w:rsidRDefault="007B46D5" w:rsidP="007B46D5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1.112,67</w:t>
            </w:r>
          </w:p>
        </w:tc>
      </w:tr>
      <w:tr w:rsidR="00B76B50" w:rsidRPr="003F1701" w:rsidTr="00751664">
        <w:trPr>
          <w:trHeight w:val="78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MAMANGUAPE </w:t>
            </w: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/ Bastidor remoto Alcatel-Lucent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B50" w:rsidRPr="003F1701" w:rsidRDefault="007B46D5" w:rsidP="0075166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898,67</w:t>
            </w:r>
          </w:p>
        </w:tc>
      </w:tr>
      <w:tr w:rsidR="00B76B50" w:rsidRPr="003F1701" w:rsidTr="00751664">
        <w:trPr>
          <w:trHeight w:val="52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RIO TINTO</w:t>
            </w: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B50" w:rsidRPr="003F1701" w:rsidRDefault="007B46D5" w:rsidP="0075166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898,67</w:t>
            </w:r>
          </w:p>
        </w:tc>
      </w:tr>
      <w:tr w:rsidR="00B76B50" w:rsidRPr="003F1701" w:rsidTr="00751664">
        <w:trPr>
          <w:trHeight w:val="52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UFPB </w:t>
            </w: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CCEN</w:t>
            </w: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/ Bastidor remoto Alcatel-Lucent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B50" w:rsidRPr="003F1701" w:rsidRDefault="007B46D5" w:rsidP="0075166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1.212,33</w:t>
            </w:r>
          </w:p>
        </w:tc>
      </w:tr>
      <w:tr w:rsidR="00B76B50" w:rsidRPr="003F1701" w:rsidTr="00751664">
        <w:trPr>
          <w:trHeight w:val="52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UFPB </w:t>
            </w:r>
            <w:proofErr w:type="spellStart"/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CCHLA</w:t>
            </w:r>
            <w:proofErr w:type="spellEnd"/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/ Bastidor remoto Alcatel-Lucent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Omni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PCX</w:t>
            </w:r>
            <w:proofErr w:type="spellEnd"/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Enterprise.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B50" w:rsidRPr="003F1701" w:rsidRDefault="007B46D5" w:rsidP="00751664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1.212,33</w:t>
            </w:r>
          </w:p>
        </w:tc>
      </w:tr>
      <w:tr w:rsidR="00B76B50" w:rsidRPr="003F1701" w:rsidTr="00244329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50" w:rsidRPr="003F1701" w:rsidRDefault="00B76B50" w:rsidP="00C37B66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Total</w:t>
            </w:r>
            <w:r w:rsidR="00244329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Mensal</w:t>
            </w: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1680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50" w:rsidRPr="003F1701" w:rsidRDefault="00B76B50" w:rsidP="00C37B66">
            <w:pPr>
              <w:jc w:val="right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F1701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2448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B50" w:rsidRPr="003F1701" w:rsidRDefault="007B46D5" w:rsidP="00244329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13.704,01</w:t>
            </w:r>
          </w:p>
        </w:tc>
      </w:tr>
      <w:tr w:rsidR="00244329" w:rsidRPr="003F1701" w:rsidTr="000F06F3">
        <w:trPr>
          <w:trHeight w:val="315"/>
        </w:trPr>
        <w:tc>
          <w:tcPr>
            <w:tcW w:w="90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244329" w:rsidRPr="003F1701" w:rsidRDefault="00244329" w:rsidP="00C37B66">
            <w:pPr>
              <w:jc w:val="right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TOTAL ANUAL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244329" w:rsidRDefault="007B46D5" w:rsidP="00244329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164.448,12</w:t>
            </w:r>
          </w:p>
        </w:tc>
      </w:tr>
    </w:tbl>
    <w:p w:rsidR="00B76B50" w:rsidRDefault="00B76B50" w:rsidP="00D220B1">
      <w:pPr>
        <w:pStyle w:val="Standard"/>
        <w:autoSpaceDE w:val="0"/>
        <w:jc w:val="both"/>
        <w:rPr>
          <w:rFonts w:ascii="Calibri" w:hAnsi="Calibri" w:cs="Arial"/>
          <w:b/>
          <w:sz w:val="22"/>
          <w:szCs w:val="22"/>
        </w:rPr>
      </w:pPr>
    </w:p>
    <w:p w:rsidR="008B1905" w:rsidRDefault="008B1905" w:rsidP="00D220B1">
      <w:pPr>
        <w:pStyle w:val="Standard"/>
        <w:autoSpaceDE w:val="0"/>
        <w:jc w:val="both"/>
        <w:rPr>
          <w:rFonts w:ascii="Calibri" w:hAnsi="Calibri" w:cs="Arial"/>
          <w:b/>
          <w:sz w:val="22"/>
          <w:szCs w:val="22"/>
        </w:rPr>
      </w:pPr>
    </w:p>
    <w:p w:rsidR="008B1905" w:rsidRDefault="008B1905" w:rsidP="008B1905">
      <w:pPr>
        <w:pStyle w:val="Cabealho"/>
        <w:jc w:val="center"/>
        <w:rPr>
          <w:rFonts w:ascii="Arial" w:hAnsi="Arial" w:cs="Arial"/>
          <w:sz w:val="22"/>
          <w:szCs w:val="22"/>
        </w:rPr>
      </w:pPr>
    </w:p>
    <w:p w:rsidR="008B1905" w:rsidRDefault="008B1905" w:rsidP="008B1905">
      <w:pPr>
        <w:pStyle w:val="Cabealho"/>
        <w:jc w:val="center"/>
        <w:rPr>
          <w:rFonts w:ascii="Arial" w:hAnsi="Arial" w:cs="Arial"/>
          <w:sz w:val="22"/>
          <w:szCs w:val="22"/>
        </w:rPr>
      </w:pPr>
    </w:p>
    <w:p w:rsidR="008B1905" w:rsidRDefault="008B1905" w:rsidP="008B1905">
      <w:pPr>
        <w:pStyle w:val="Cabealho"/>
        <w:jc w:val="center"/>
        <w:rPr>
          <w:rFonts w:ascii="Arial" w:hAnsi="Arial" w:cs="Arial"/>
          <w:sz w:val="22"/>
          <w:szCs w:val="22"/>
        </w:rPr>
      </w:pPr>
    </w:p>
    <w:p w:rsidR="008B1905" w:rsidRDefault="008B1905" w:rsidP="008B1905">
      <w:pPr>
        <w:pStyle w:val="Cabealho"/>
        <w:jc w:val="center"/>
        <w:rPr>
          <w:rFonts w:ascii="Arial" w:hAnsi="Arial" w:cs="Arial"/>
          <w:sz w:val="22"/>
          <w:szCs w:val="22"/>
        </w:rPr>
      </w:pPr>
    </w:p>
    <w:sectPr w:rsidR="008B1905" w:rsidSect="009536D0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1134" w:footer="9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C2B" w:rsidRDefault="00C55C2B">
      <w:r>
        <w:separator/>
      </w:r>
    </w:p>
  </w:endnote>
  <w:endnote w:type="continuationSeparator" w:id="0">
    <w:p w:rsidR="00C55C2B" w:rsidRDefault="00C5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E44" w:rsidRDefault="00F46E4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F46E44" w:rsidRDefault="00F46E44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E44" w:rsidRPr="00B90542" w:rsidRDefault="00F46E44" w:rsidP="00B90542">
    <w:pPr>
      <w:pStyle w:val="Rodap"/>
      <w:framePr w:wrap="around" w:vAnchor="text" w:hAnchor="page" w:x="10342" w:y="130"/>
      <w:rPr>
        <w:rStyle w:val="Nmerodepgina"/>
        <w:rFonts w:ascii="Trebuchet MS" w:hAnsi="Trebuchet MS" w:cs="Arial"/>
      </w:rPr>
    </w:pPr>
    <w:r w:rsidRPr="00B90542">
      <w:rPr>
        <w:rStyle w:val="Nmerodepgina"/>
        <w:rFonts w:ascii="Trebuchet MS" w:hAnsi="Trebuchet MS" w:cs="Arial"/>
      </w:rPr>
      <w:fldChar w:fldCharType="begin"/>
    </w:r>
    <w:r w:rsidRPr="00B90542">
      <w:rPr>
        <w:rStyle w:val="Nmerodepgina"/>
        <w:rFonts w:ascii="Trebuchet MS" w:hAnsi="Trebuchet MS" w:cs="Arial"/>
      </w:rPr>
      <w:instrText xml:space="preserve">PAGE  </w:instrText>
    </w:r>
    <w:r w:rsidRPr="00B90542">
      <w:rPr>
        <w:rStyle w:val="Nmerodepgina"/>
        <w:rFonts w:ascii="Trebuchet MS" w:hAnsi="Trebuchet MS" w:cs="Arial"/>
      </w:rPr>
      <w:fldChar w:fldCharType="separate"/>
    </w:r>
    <w:r w:rsidR="00BE0776">
      <w:rPr>
        <w:rStyle w:val="Nmerodepgina"/>
        <w:rFonts w:ascii="Trebuchet MS" w:hAnsi="Trebuchet MS" w:cs="Arial"/>
        <w:noProof/>
      </w:rPr>
      <w:t>2</w:t>
    </w:r>
    <w:r w:rsidRPr="00B90542">
      <w:rPr>
        <w:rStyle w:val="Nmerodepgina"/>
        <w:rFonts w:ascii="Trebuchet MS" w:hAnsi="Trebuchet MS" w:cs="Arial"/>
      </w:rPr>
      <w:fldChar w:fldCharType="end"/>
    </w:r>
  </w:p>
  <w:p w:rsidR="00F46E44" w:rsidRDefault="00BE0776" w:rsidP="00B90542">
    <w:pPr>
      <w:pStyle w:val="Rodap"/>
      <w:jc w:val="center"/>
      <w:rPr>
        <w:rFonts w:ascii="Trebuchet MS" w:hAnsi="Trebuchet MS"/>
        <w:color w:val="000000"/>
        <w:sz w:val="16"/>
      </w:rPr>
    </w:pPr>
    <w:r>
      <w:rPr>
        <w:rFonts w:ascii="Trebuchet MS" w:hAnsi="Trebuchet MS"/>
        <w:sz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86.15pt;margin-top:774.2pt;width:14.85pt;height:20.9pt;z-index:251659264;mso-position-vertical-relative:page" filled="t">
          <v:fill opacity=".5"/>
          <v:imagedata r:id="rId1" o:title=""/>
          <w10:wrap type="topAndBottom" anchory="page"/>
        </v:shape>
        <o:OLEObject Type="Embed" ProgID="PBrush" ShapeID="_x0000_s2058" DrawAspect="Content" ObjectID="_1492497521" r:id="rId2"/>
      </w:object>
    </w:r>
    <w:r w:rsidR="001F47C3">
      <w:rPr>
        <w:rFonts w:ascii="Trebuchet MS" w:hAnsi="Trebuchet MS"/>
        <w:noProof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1296670</wp:posOffset>
              </wp:positionH>
              <wp:positionV relativeFrom="paragraph">
                <wp:posOffset>51435</wp:posOffset>
              </wp:positionV>
              <wp:extent cx="3086100" cy="0"/>
              <wp:effectExtent l="10795" t="13335" r="8255" b="5715"/>
              <wp:wrapNone/>
              <wp:docPr id="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086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AAD570" id="Line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1pt,4.05pt" to="345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" strokecolor="silver"/>
          </w:pict>
        </mc:Fallback>
      </mc:AlternateContent>
    </w:r>
  </w:p>
  <w:p w:rsidR="00F46E44" w:rsidRPr="001365DE" w:rsidRDefault="00F46E44" w:rsidP="009B3E4D">
    <w:pPr>
      <w:pStyle w:val="Rodap"/>
      <w:jc w:val="center"/>
      <w:rPr>
        <w:rFonts w:ascii="Trebuchet MS" w:hAnsi="Trebuchet MS"/>
        <w:color w:val="000000"/>
        <w:sz w:val="16"/>
      </w:rPr>
    </w:pPr>
    <w:r>
      <w:rPr>
        <w:rFonts w:ascii="Trebuchet MS" w:hAnsi="Trebuchet MS"/>
        <w:color w:val="000000"/>
        <w:sz w:val="16"/>
      </w:rPr>
      <w:t>COORDENAÇÃO DA CENTRAL TELEFÔNICA</w:t>
    </w:r>
  </w:p>
  <w:p w:rsidR="00F46E44" w:rsidRDefault="00F46E44" w:rsidP="009B3E4D">
    <w:pPr>
      <w:pStyle w:val="Rodap"/>
      <w:jc w:val="center"/>
      <w:rPr>
        <w:rFonts w:ascii="Trebuchet MS" w:hAnsi="Trebuchet MS"/>
        <w:color w:val="000000"/>
        <w:sz w:val="14"/>
      </w:rPr>
    </w:pPr>
    <w:r w:rsidRPr="001365DE">
      <w:rPr>
        <w:rFonts w:ascii="Trebuchet MS" w:hAnsi="Trebuchet MS"/>
        <w:color w:val="000000"/>
        <w:sz w:val="14"/>
      </w:rPr>
      <w:t xml:space="preserve">CAMPUS I – JOÃO PESSOA/PB </w:t>
    </w:r>
    <w:r>
      <w:rPr>
        <w:rFonts w:ascii="Trebuchet MS" w:hAnsi="Trebuchet MS"/>
        <w:color w:val="000000"/>
        <w:sz w:val="14"/>
      </w:rPr>
      <w:t xml:space="preserve">- </w:t>
    </w:r>
    <w:r w:rsidRPr="001365DE">
      <w:rPr>
        <w:rFonts w:ascii="Trebuchet MS" w:hAnsi="Trebuchet MS"/>
        <w:color w:val="000000"/>
        <w:sz w:val="14"/>
      </w:rPr>
      <w:sym w:font="Wingdings" w:char="F028"/>
    </w:r>
    <w:r w:rsidRPr="001365DE">
      <w:rPr>
        <w:rFonts w:ascii="Trebuchet MS" w:hAnsi="Trebuchet MS"/>
        <w:color w:val="000000"/>
        <w:sz w:val="14"/>
      </w:rPr>
      <w:t xml:space="preserve"> </w:t>
    </w:r>
    <w:r>
      <w:rPr>
        <w:rFonts w:ascii="Trebuchet MS" w:hAnsi="Trebuchet MS"/>
        <w:color w:val="000000"/>
        <w:sz w:val="14"/>
      </w:rPr>
      <w:t>3216-7615</w:t>
    </w:r>
  </w:p>
  <w:p w:rsidR="00F46E44" w:rsidRDefault="00F46E44" w:rsidP="009B3E4D">
    <w:pPr>
      <w:pStyle w:val="Rodap"/>
      <w:jc w:val="center"/>
    </w:pPr>
    <w:r>
      <w:rPr>
        <w:rFonts w:ascii="Trebuchet MS" w:hAnsi="Trebuchet MS"/>
        <w:color w:val="000000"/>
        <w:sz w:val="14"/>
      </w:rPr>
      <w:t xml:space="preserve">E-mail: </w:t>
    </w:r>
    <w:hyperlink r:id="rId3" w:history="1">
      <w:r>
        <w:rPr>
          <w:rStyle w:val="Hyperlink"/>
        </w:rPr>
        <w:t>amauri@nti.ufpb.br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E44" w:rsidRDefault="00BE0776" w:rsidP="001365DE">
    <w:pPr>
      <w:pStyle w:val="Rodap"/>
      <w:jc w:val="center"/>
      <w:rPr>
        <w:rFonts w:ascii="Trebuchet MS" w:hAnsi="Trebuchet MS"/>
        <w:color w:val="000000"/>
        <w:sz w:val="16"/>
      </w:rPr>
    </w:pPr>
    <w:r>
      <w:rPr>
        <w:rFonts w:ascii="Trebuchet MS" w:hAnsi="Trebuchet MS"/>
        <w:sz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86.15pt;margin-top:774.2pt;width:14.85pt;height:20.9pt;z-index:251657216;mso-position-vertical-relative:page" filled="t">
          <v:fill opacity=".5"/>
          <v:imagedata r:id="rId1" o:title=""/>
          <w10:wrap type="topAndBottom" anchory="page"/>
        </v:shape>
        <o:OLEObject Type="Embed" ProgID="PBrush" ShapeID="_x0000_s2054" DrawAspect="Content" ObjectID="_1492497523" r:id="rId2"/>
      </w:object>
    </w:r>
    <w:r w:rsidR="001F47C3">
      <w:rPr>
        <w:rFonts w:ascii="Trebuchet MS" w:hAnsi="Trebuchet MS"/>
        <w:noProof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1296670</wp:posOffset>
              </wp:positionH>
              <wp:positionV relativeFrom="paragraph">
                <wp:posOffset>51435</wp:posOffset>
              </wp:positionV>
              <wp:extent cx="3086100" cy="0"/>
              <wp:effectExtent l="10795" t="13335" r="8255" b="5715"/>
              <wp:wrapNone/>
              <wp:docPr id="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086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0C76DA"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1pt,4.05pt" to="345.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ZiEwIAACg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" strokecolor="silver"/>
          </w:pict>
        </mc:Fallback>
      </mc:AlternateContent>
    </w:r>
  </w:p>
  <w:p w:rsidR="00F46E44" w:rsidRPr="001365DE" w:rsidRDefault="00F46E44" w:rsidP="001365DE">
    <w:pPr>
      <w:pStyle w:val="Rodap"/>
      <w:jc w:val="center"/>
      <w:rPr>
        <w:rFonts w:ascii="Trebuchet MS" w:hAnsi="Trebuchet MS"/>
        <w:color w:val="000000"/>
        <w:sz w:val="16"/>
      </w:rPr>
    </w:pPr>
    <w:r>
      <w:rPr>
        <w:rFonts w:ascii="Trebuchet MS" w:hAnsi="Trebuchet MS"/>
        <w:color w:val="000000"/>
        <w:sz w:val="16"/>
      </w:rPr>
      <w:t>COORDENAÇÃO DA CENTRAL TELEFÔNICA</w:t>
    </w:r>
  </w:p>
  <w:p w:rsidR="00F46E44" w:rsidRDefault="00F46E44" w:rsidP="001365DE">
    <w:pPr>
      <w:pStyle w:val="Rodap"/>
      <w:jc w:val="center"/>
      <w:rPr>
        <w:rFonts w:ascii="Trebuchet MS" w:hAnsi="Trebuchet MS"/>
        <w:color w:val="000000"/>
        <w:sz w:val="14"/>
      </w:rPr>
    </w:pPr>
    <w:r w:rsidRPr="001365DE">
      <w:rPr>
        <w:rFonts w:ascii="Trebuchet MS" w:hAnsi="Trebuchet MS"/>
        <w:color w:val="000000"/>
        <w:sz w:val="14"/>
      </w:rPr>
      <w:t xml:space="preserve">CAMPUS I – JOÃO PESSOA/PB </w:t>
    </w:r>
    <w:r>
      <w:rPr>
        <w:rFonts w:ascii="Trebuchet MS" w:hAnsi="Trebuchet MS"/>
        <w:color w:val="000000"/>
        <w:sz w:val="14"/>
      </w:rPr>
      <w:t xml:space="preserve">- </w:t>
    </w:r>
    <w:r w:rsidRPr="001365DE">
      <w:rPr>
        <w:rFonts w:ascii="Trebuchet MS" w:hAnsi="Trebuchet MS"/>
        <w:color w:val="000000"/>
        <w:sz w:val="14"/>
      </w:rPr>
      <w:sym w:font="Wingdings" w:char="F028"/>
    </w:r>
    <w:r w:rsidRPr="001365DE">
      <w:rPr>
        <w:rFonts w:ascii="Trebuchet MS" w:hAnsi="Trebuchet MS"/>
        <w:color w:val="000000"/>
        <w:sz w:val="14"/>
      </w:rPr>
      <w:t xml:space="preserve"> </w:t>
    </w:r>
    <w:r>
      <w:rPr>
        <w:rFonts w:ascii="Trebuchet MS" w:hAnsi="Trebuchet MS"/>
        <w:color w:val="000000"/>
        <w:sz w:val="14"/>
      </w:rPr>
      <w:t>3216-7615</w:t>
    </w:r>
  </w:p>
  <w:p w:rsidR="00F46E44" w:rsidRDefault="00F46E44" w:rsidP="001365DE">
    <w:pPr>
      <w:pStyle w:val="Rodap"/>
      <w:jc w:val="center"/>
      <w:rPr>
        <w:rFonts w:ascii="Trebuchet MS" w:hAnsi="Trebuchet MS"/>
        <w:color w:val="000000"/>
        <w:sz w:val="14"/>
      </w:rPr>
    </w:pPr>
    <w:r>
      <w:rPr>
        <w:rFonts w:ascii="Trebuchet MS" w:hAnsi="Trebuchet MS"/>
        <w:color w:val="000000"/>
        <w:sz w:val="14"/>
      </w:rPr>
      <w:t xml:space="preserve">E-mail: </w:t>
    </w:r>
    <w:hyperlink r:id="rId3" w:history="1">
      <w:r>
        <w:rPr>
          <w:rStyle w:val="Hyperlink"/>
        </w:rPr>
        <w:t>amauri@nti.ufpb.br</w:t>
      </w:r>
    </w:hyperlink>
  </w:p>
  <w:p w:rsidR="00F46E44" w:rsidRPr="001365DE" w:rsidRDefault="00F46E44" w:rsidP="001365DE">
    <w:pPr>
      <w:pStyle w:val="Rodap"/>
      <w:jc w:val="center"/>
      <w:rPr>
        <w:rFonts w:ascii="Trebuchet MS" w:hAnsi="Trebuchet M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C2B" w:rsidRDefault="00C55C2B">
      <w:r>
        <w:separator/>
      </w:r>
    </w:p>
  </w:footnote>
  <w:footnote w:type="continuationSeparator" w:id="0">
    <w:p w:rsidR="00C55C2B" w:rsidRDefault="00C55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E44" w:rsidRDefault="00BE0776" w:rsidP="001365DE">
    <w:pPr>
      <w:pStyle w:val="Legenda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193.85pt;margin-top:-35.7pt;width:51pt;height:60.2pt;z-index:251655168">
          <v:imagedata r:id="rId1" o:title=""/>
        </v:shape>
        <o:OLEObject Type="Embed" ProgID="PBrush" ShapeID="_x0000_s2050" DrawAspect="Content" ObjectID="_1492497522" r:id="rId2"/>
      </w:object>
    </w:r>
  </w:p>
  <w:p w:rsidR="00F46E44" w:rsidRPr="002D46FD" w:rsidRDefault="00F46E44" w:rsidP="001365DE">
    <w:pPr>
      <w:pStyle w:val="Legenda"/>
      <w:rPr>
        <w:sz w:val="22"/>
        <w:szCs w:val="22"/>
      </w:rPr>
    </w:pPr>
  </w:p>
  <w:p w:rsidR="00F46E44" w:rsidRPr="002D46FD" w:rsidRDefault="00F46E44" w:rsidP="001365DE">
    <w:pPr>
      <w:pStyle w:val="Legenda"/>
      <w:rPr>
        <w:sz w:val="22"/>
        <w:szCs w:val="22"/>
      </w:rPr>
    </w:pPr>
    <w:r w:rsidRPr="002D46FD">
      <w:rPr>
        <w:sz w:val="22"/>
        <w:szCs w:val="22"/>
      </w:rPr>
      <w:t>UNIVERSIDADE FEDERAL DA PARAÍBA</w:t>
    </w:r>
  </w:p>
  <w:p w:rsidR="00F46E44" w:rsidRPr="002D46FD" w:rsidRDefault="00F46E44" w:rsidP="00360A0E">
    <w:pPr>
      <w:pStyle w:val="Cabealho"/>
      <w:jc w:val="center"/>
      <w:rPr>
        <w:rFonts w:ascii="Arial" w:hAnsi="Arial" w:cs="Arial"/>
        <w:sz w:val="22"/>
        <w:szCs w:val="22"/>
      </w:rPr>
    </w:pPr>
    <w:r w:rsidRPr="002D46FD">
      <w:rPr>
        <w:rFonts w:ascii="Arial" w:hAnsi="Arial" w:cs="Arial"/>
        <w:sz w:val="22"/>
        <w:szCs w:val="22"/>
      </w:rPr>
      <w:t>PREFEITURA UNIVERSITÁRIA</w:t>
    </w:r>
    <w:r>
      <w:rPr>
        <w:rFonts w:ascii="Arial" w:hAnsi="Arial" w:cs="Arial"/>
        <w:sz w:val="22"/>
        <w:szCs w:val="22"/>
      </w:rPr>
      <w:t xml:space="preserve"> - PU</w:t>
    </w:r>
  </w:p>
  <w:p w:rsidR="00F46E44" w:rsidRPr="002D46FD" w:rsidRDefault="00F46E44" w:rsidP="00360A0E">
    <w:pPr>
      <w:pStyle w:val="Cabealho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COORDENAÇÃO DE MANUTENÇÃO - CM</w:t>
    </w:r>
  </w:p>
  <w:p w:rsidR="00F46E44" w:rsidRDefault="001F47C3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-7620</wp:posOffset>
              </wp:positionH>
              <wp:positionV relativeFrom="paragraph">
                <wp:posOffset>70485</wp:posOffset>
              </wp:positionV>
              <wp:extent cx="5943600" cy="0"/>
              <wp:effectExtent l="11430" t="13335" r="7620" b="571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D73911"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5.55pt" to="467.4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Dxn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F0kT/NU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C26"/>
    <w:multiLevelType w:val="multilevel"/>
    <w:tmpl w:val="0416001F"/>
    <w:numStyleLink w:val="111111"/>
  </w:abstractNum>
  <w:abstractNum w:abstractNumId="1">
    <w:nsid w:val="03AC01BE"/>
    <w:multiLevelType w:val="hybridMultilevel"/>
    <w:tmpl w:val="1FD44B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775E6"/>
    <w:multiLevelType w:val="multilevel"/>
    <w:tmpl w:val="6B761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8862636"/>
    <w:multiLevelType w:val="multilevel"/>
    <w:tmpl w:val="DA0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0F9B5E2F"/>
    <w:multiLevelType w:val="hybridMultilevel"/>
    <w:tmpl w:val="F954D4C4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A25B32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FC16C22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21AE417C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3621208"/>
    <w:multiLevelType w:val="multilevel"/>
    <w:tmpl w:val="F828B73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2D3F1808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E7618A9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306B2F9B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322040E7"/>
    <w:multiLevelType w:val="hybridMultilevel"/>
    <w:tmpl w:val="612E85A0"/>
    <w:lvl w:ilvl="0" w:tplc="2C10B22C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D36027"/>
    <w:multiLevelType w:val="hybridMultilevel"/>
    <w:tmpl w:val="9956EF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F2FDE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34AA0C6B"/>
    <w:multiLevelType w:val="hybridMultilevel"/>
    <w:tmpl w:val="4A2CC894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6E82F13"/>
    <w:multiLevelType w:val="multilevel"/>
    <w:tmpl w:val="DA0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37056D47"/>
    <w:multiLevelType w:val="hybridMultilevel"/>
    <w:tmpl w:val="9EB29F74"/>
    <w:lvl w:ilvl="0" w:tplc="04160017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18">
    <w:nsid w:val="37D400E3"/>
    <w:multiLevelType w:val="multilevel"/>
    <w:tmpl w:val="3432E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BC2A4E"/>
    <w:multiLevelType w:val="hybridMultilevel"/>
    <w:tmpl w:val="0ADE22E0"/>
    <w:lvl w:ilvl="0" w:tplc="07C2E620">
      <w:start w:val="1"/>
      <w:numFmt w:val="decimal"/>
      <w:lvlText w:val="%1."/>
      <w:lvlJc w:val="left"/>
      <w:pPr>
        <w:tabs>
          <w:tab w:val="num" w:pos="3143"/>
        </w:tabs>
        <w:ind w:left="3143" w:hanging="17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0">
    <w:nsid w:val="56D90026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5B4D5E6D"/>
    <w:multiLevelType w:val="multilevel"/>
    <w:tmpl w:val="7C60E774"/>
    <w:styleLink w:val="WW8Num2"/>
    <w:lvl w:ilvl="0">
      <w:start w:val="8"/>
      <w:numFmt w:val="decimal"/>
      <w:lvlText w:val="%1"/>
      <w:lvlJc w:val="left"/>
    </w:lvl>
    <w:lvl w:ilvl="1">
      <w:start w:val="2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>
    <w:nsid w:val="60CD66A9"/>
    <w:multiLevelType w:val="hybridMultilevel"/>
    <w:tmpl w:val="6A804844"/>
    <w:lvl w:ilvl="0" w:tplc="2C10B22C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23">
    <w:nsid w:val="64A84EB8"/>
    <w:multiLevelType w:val="multilevel"/>
    <w:tmpl w:val="612E85A0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B658F8"/>
    <w:multiLevelType w:val="multilevel"/>
    <w:tmpl w:val="8A464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730429D6"/>
    <w:multiLevelType w:val="multilevel"/>
    <w:tmpl w:val="43DE1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74BA5B9C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777C11F3"/>
    <w:multiLevelType w:val="multilevel"/>
    <w:tmpl w:val="DA0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>
    <w:nsid w:val="78176ECB"/>
    <w:multiLevelType w:val="hybridMultilevel"/>
    <w:tmpl w:val="7BECAEC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DF1B76"/>
    <w:multiLevelType w:val="multilevel"/>
    <w:tmpl w:val="BE568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7BBD5C3A"/>
    <w:multiLevelType w:val="hybridMultilevel"/>
    <w:tmpl w:val="CF28DE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E9533E"/>
    <w:multiLevelType w:val="multilevel"/>
    <w:tmpl w:val="6A804844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num w:numId="1">
    <w:abstractNumId w:val="22"/>
  </w:num>
  <w:num w:numId="2">
    <w:abstractNumId w:val="11"/>
  </w:num>
  <w:num w:numId="3">
    <w:abstractNumId w:val="18"/>
  </w:num>
  <w:num w:numId="4">
    <w:abstractNumId w:val="9"/>
  </w:num>
  <w:num w:numId="5">
    <w:abstractNumId w:val="7"/>
  </w:num>
  <w:num w:numId="6">
    <w:abstractNumId w:val="10"/>
  </w:num>
  <w:num w:numId="7">
    <w:abstractNumId w:val="20"/>
  </w:num>
  <w:num w:numId="8">
    <w:abstractNumId w:val="5"/>
  </w:num>
  <w:num w:numId="9">
    <w:abstractNumId w:val="0"/>
  </w:num>
  <w:num w:numId="10">
    <w:abstractNumId w:val="29"/>
  </w:num>
  <w:num w:numId="11">
    <w:abstractNumId w:val="25"/>
  </w:num>
  <w:num w:numId="12">
    <w:abstractNumId w:val="2"/>
  </w:num>
  <w:num w:numId="13">
    <w:abstractNumId w:val="27"/>
  </w:num>
  <w:num w:numId="14">
    <w:abstractNumId w:val="24"/>
  </w:num>
  <w:num w:numId="15">
    <w:abstractNumId w:val="3"/>
  </w:num>
  <w:num w:numId="16">
    <w:abstractNumId w:val="16"/>
  </w:num>
  <w:num w:numId="17">
    <w:abstractNumId w:val="6"/>
  </w:num>
  <w:num w:numId="18">
    <w:abstractNumId w:val="28"/>
  </w:num>
  <w:num w:numId="19">
    <w:abstractNumId w:val="26"/>
  </w:num>
  <w:num w:numId="20">
    <w:abstractNumId w:val="15"/>
  </w:num>
  <w:num w:numId="21">
    <w:abstractNumId w:val="31"/>
  </w:num>
  <w:num w:numId="22">
    <w:abstractNumId w:val="12"/>
  </w:num>
  <w:num w:numId="23">
    <w:abstractNumId w:val="23"/>
  </w:num>
  <w:num w:numId="24">
    <w:abstractNumId w:val="17"/>
  </w:num>
  <w:num w:numId="25">
    <w:abstractNumId w:val="14"/>
  </w:num>
  <w:num w:numId="26">
    <w:abstractNumId w:val="4"/>
  </w:num>
  <w:num w:numId="27">
    <w:abstractNumId w:val="19"/>
  </w:num>
  <w:num w:numId="28">
    <w:abstractNumId w:val="1"/>
  </w:num>
  <w:num w:numId="29">
    <w:abstractNumId w:val="13"/>
  </w:num>
  <w:num w:numId="30">
    <w:abstractNumId w:val="30"/>
  </w:num>
  <w:num w:numId="31">
    <w:abstractNumId w:val="21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embedSystemFonts/>
  <w:activeWritingStyle w:appName="MSWord" w:lang="pt-BR" w:vendorID="1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45D"/>
    <w:rsid w:val="000000CE"/>
    <w:rsid w:val="00001B9C"/>
    <w:rsid w:val="00003362"/>
    <w:rsid w:val="000035AF"/>
    <w:rsid w:val="000058B7"/>
    <w:rsid w:val="00007C41"/>
    <w:rsid w:val="00011223"/>
    <w:rsid w:val="00011F6B"/>
    <w:rsid w:val="000138DD"/>
    <w:rsid w:val="00014E5A"/>
    <w:rsid w:val="00015766"/>
    <w:rsid w:val="00020380"/>
    <w:rsid w:val="00021E3F"/>
    <w:rsid w:val="000271F4"/>
    <w:rsid w:val="000363D1"/>
    <w:rsid w:val="00041115"/>
    <w:rsid w:val="00042988"/>
    <w:rsid w:val="00047C35"/>
    <w:rsid w:val="00055A42"/>
    <w:rsid w:val="00056F2E"/>
    <w:rsid w:val="00060DA2"/>
    <w:rsid w:val="00065F99"/>
    <w:rsid w:val="00070ABC"/>
    <w:rsid w:val="000733D2"/>
    <w:rsid w:val="00076A80"/>
    <w:rsid w:val="00076E73"/>
    <w:rsid w:val="00077A3C"/>
    <w:rsid w:val="000805BE"/>
    <w:rsid w:val="000807BB"/>
    <w:rsid w:val="00080E48"/>
    <w:rsid w:val="00082E88"/>
    <w:rsid w:val="00084C6A"/>
    <w:rsid w:val="0008525B"/>
    <w:rsid w:val="000864DF"/>
    <w:rsid w:val="00087B8A"/>
    <w:rsid w:val="00091DF5"/>
    <w:rsid w:val="00096D4D"/>
    <w:rsid w:val="00097A42"/>
    <w:rsid w:val="000A0EAB"/>
    <w:rsid w:val="000A295C"/>
    <w:rsid w:val="000A32FA"/>
    <w:rsid w:val="000B1482"/>
    <w:rsid w:val="000B4CB3"/>
    <w:rsid w:val="000B56DA"/>
    <w:rsid w:val="000B5AFC"/>
    <w:rsid w:val="000B7F04"/>
    <w:rsid w:val="000C4303"/>
    <w:rsid w:val="000C5CC9"/>
    <w:rsid w:val="000C5D3D"/>
    <w:rsid w:val="000C6147"/>
    <w:rsid w:val="000D0D99"/>
    <w:rsid w:val="000D5A5C"/>
    <w:rsid w:val="000D6386"/>
    <w:rsid w:val="000D655F"/>
    <w:rsid w:val="000D70F0"/>
    <w:rsid w:val="000E2707"/>
    <w:rsid w:val="000E3815"/>
    <w:rsid w:val="000E7192"/>
    <w:rsid w:val="000E740B"/>
    <w:rsid w:val="000F06F3"/>
    <w:rsid w:val="000F0B55"/>
    <w:rsid w:val="000F1D14"/>
    <w:rsid w:val="000F1DBF"/>
    <w:rsid w:val="000F2514"/>
    <w:rsid w:val="000F4594"/>
    <w:rsid w:val="000F60B3"/>
    <w:rsid w:val="000F646B"/>
    <w:rsid w:val="00101F21"/>
    <w:rsid w:val="00103A6B"/>
    <w:rsid w:val="00104DA6"/>
    <w:rsid w:val="00105B43"/>
    <w:rsid w:val="00107A6B"/>
    <w:rsid w:val="00116D71"/>
    <w:rsid w:val="00122F4F"/>
    <w:rsid w:val="00122F52"/>
    <w:rsid w:val="001251A4"/>
    <w:rsid w:val="00126635"/>
    <w:rsid w:val="00130415"/>
    <w:rsid w:val="0013142D"/>
    <w:rsid w:val="00131F1C"/>
    <w:rsid w:val="00132F26"/>
    <w:rsid w:val="00135687"/>
    <w:rsid w:val="001365DE"/>
    <w:rsid w:val="00141F6E"/>
    <w:rsid w:val="0014331A"/>
    <w:rsid w:val="00143D80"/>
    <w:rsid w:val="00145CB3"/>
    <w:rsid w:val="00147BDC"/>
    <w:rsid w:val="00151C66"/>
    <w:rsid w:val="00156F0B"/>
    <w:rsid w:val="001720C9"/>
    <w:rsid w:val="00172ABC"/>
    <w:rsid w:val="00174186"/>
    <w:rsid w:val="001835A3"/>
    <w:rsid w:val="00184DC4"/>
    <w:rsid w:val="001955DE"/>
    <w:rsid w:val="001A3FB3"/>
    <w:rsid w:val="001B1483"/>
    <w:rsid w:val="001B31BB"/>
    <w:rsid w:val="001B3CC4"/>
    <w:rsid w:val="001B4904"/>
    <w:rsid w:val="001B6B8D"/>
    <w:rsid w:val="001C1DCB"/>
    <w:rsid w:val="001C1F65"/>
    <w:rsid w:val="001C366C"/>
    <w:rsid w:val="001C6AB1"/>
    <w:rsid w:val="001D2D2E"/>
    <w:rsid w:val="001D31F8"/>
    <w:rsid w:val="001D53E3"/>
    <w:rsid w:val="001D7F58"/>
    <w:rsid w:val="001E03C7"/>
    <w:rsid w:val="001E0BED"/>
    <w:rsid w:val="001E3FC0"/>
    <w:rsid w:val="001E4453"/>
    <w:rsid w:val="001F1F01"/>
    <w:rsid w:val="001F2D75"/>
    <w:rsid w:val="001F47C3"/>
    <w:rsid w:val="001F6087"/>
    <w:rsid w:val="001F6813"/>
    <w:rsid w:val="001F74E2"/>
    <w:rsid w:val="00203C1E"/>
    <w:rsid w:val="0020716A"/>
    <w:rsid w:val="002107F2"/>
    <w:rsid w:val="00210819"/>
    <w:rsid w:val="00212F29"/>
    <w:rsid w:val="002144EB"/>
    <w:rsid w:val="00216A6C"/>
    <w:rsid w:val="00221E1F"/>
    <w:rsid w:val="002265D6"/>
    <w:rsid w:val="0022759B"/>
    <w:rsid w:val="002324C2"/>
    <w:rsid w:val="00234009"/>
    <w:rsid w:val="00240A45"/>
    <w:rsid w:val="00240B9D"/>
    <w:rsid w:val="002442B1"/>
    <w:rsid w:val="00244329"/>
    <w:rsid w:val="00244729"/>
    <w:rsid w:val="002457DD"/>
    <w:rsid w:val="0025127C"/>
    <w:rsid w:val="002513B7"/>
    <w:rsid w:val="00251B67"/>
    <w:rsid w:val="00253956"/>
    <w:rsid w:val="0025686B"/>
    <w:rsid w:val="00256D99"/>
    <w:rsid w:val="002578FD"/>
    <w:rsid w:val="00260AB6"/>
    <w:rsid w:val="00261098"/>
    <w:rsid w:val="0026132B"/>
    <w:rsid w:val="00262422"/>
    <w:rsid w:val="0026506C"/>
    <w:rsid w:val="00265C3F"/>
    <w:rsid w:val="00270D33"/>
    <w:rsid w:val="00273369"/>
    <w:rsid w:val="00274FDC"/>
    <w:rsid w:val="002800CB"/>
    <w:rsid w:val="00281ADC"/>
    <w:rsid w:val="002821A2"/>
    <w:rsid w:val="00283938"/>
    <w:rsid w:val="00284DC1"/>
    <w:rsid w:val="0028591A"/>
    <w:rsid w:val="00287BBF"/>
    <w:rsid w:val="00291DED"/>
    <w:rsid w:val="002953E3"/>
    <w:rsid w:val="002959B2"/>
    <w:rsid w:val="002966BC"/>
    <w:rsid w:val="00296877"/>
    <w:rsid w:val="002A42C8"/>
    <w:rsid w:val="002A4CA0"/>
    <w:rsid w:val="002A559B"/>
    <w:rsid w:val="002B10D4"/>
    <w:rsid w:val="002B6025"/>
    <w:rsid w:val="002C1BD2"/>
    <w:rsid w:val="002C2776"/>
    <w:rsid w:val="002C406C"/>
    <w:rsid w:val="002C5452"/>
    <w:rsid w:val="002D27BF"/>
    <w:rsid w:val="002D46FD"/>
    <w:rsid w:val="002D5E5F"/>
    <w:rsid w:val="002E17E8"/>
    <w:rsid w:val="002E3EAC"/>
    <w:rsid w:val="002F23D4"/>
    <w:rsid w:val="002F4DF3"/>
    <w:rsid w:val="002F5423"/>
    <w:rsid w:val="002F70C1"/>
    <w:rsid w:val="002F7132"/>
    <w:rsid w:val="0030045E"/>
    <w:rsid w:val="00302958"/>
    <w:rsid w:val="00303498"/>
    <w:rsid w:val="00303933"/>
    <w:rsid w:val="00304161"/>
    <w:rsid w:val="00305605"/>
    <w:rsid w:val="003131D2"/>
    <w:rsid w:val="0031607E"/>
    <w:rsid w:val="003269BD"/>
    <w:rsid w:val="00327B9C"/>
    <w:rsid w:val="003303A1"/>
    <w:rsid w:val="003315F6"/>
    <w:rsid w:val="00332538"/>
    <w:rsid w:val="00334254"/>
    <w:rsid w:val="00335996"/>
    <w:rsid w:val="0033745E"/>
    <w:rsid w:val="00340ABC"/>
    <w:rsid w:val="00341FC3"/>
    <w:rsid w:val="003451BA"/>
    <w:rsid w:val="00345202"/>
    <w:rsid w:val="00345BEF"/>
    <w:rsid w:val="00346090"/>
    <w:rsid w:val="003541FC"/>
    <w:rsid w:val="003547FF"/>
    <w:rsid w:val="003562C8"/>
    <w:rsid w:val="00357325"/>
    <w:rsid w:val="00360A0E"/>
    <w:rsid w:val="00362F52"/>
    <w:rsid w:val="00365025"/>
    <w:rsid w:val="00365B0A"/>
    <w:rsid w:val="0037176D"/>
    <w:rsid w:val="00371B32"/>
    <w:rsid w:val="003747AD"/>
    <w:rsid w:val="003763E7"/>
    <w:rsid w:val="00380CDF"/>
    <w:rsid w:val="00386CC2"/>
    <w:rsid w:val="003910D2"/>
    <w:rsid w:val="003913FA"/>
    <w:rsid w:val="00391823"/>
    <w:rsid w:val="00391937"/>
    <w:rsid w:val="003922EC"/>
    <w:rsid w:val="003965C7"/>
    <w:rsid w:val="003A4D6D"/>
    <w:rsid w:val="003B1D4D"/>
    <w:rsid w:val="003B2E21"/>
    <w:rsid w:val="003B5037"/>
    <w:rsid w:val="003C2D5C"/>
    <w:rsid w:val="003D18C1"/>
    <w:rsid w:val="003D305C"/>
    <w:rsid w:val="003D545A"/>
    <w:rsid w:val="003D6CFD"/>
    <w:rsid w:val="003E36CB"/>
    <w:rsid w:val="003E5648"/>
    <w:rsid w:val="003E61EC"/>
    <w:rsid w:val="003F1113"/>
    <w:rsid w:val="003F1701"/>
    <w:rsid w:val="003F558D"/>
    <w:rsid w:val="003F5CB7"/>
    <w:rsid w:val="003F638F"/>
    <w:rsid w:val="003F7DCB"/>
    <w:rsid w:val="00402D3C"/>
    <w:rsid w:val="004042F8"/>
    <w:rsid w:val="004143E0"/>
    <w:rsid w:val="00427694"/>
    <w:rsid w:val="00431DA7"/>
    <w:rsid w:val="00431FED"/>
    <w:rsid w:val="004332FF"/>
    <w:rsid w:val="00435BDA"/>
    <w:rsid w:val="004400BA"/>
    <w:rsid w:val="004424D0"/>
    <w:rsid w:val="004436D3"/>
    <w:rsid w:val="0044577F"/>
    <w:rsid w:val="00447CEA"/>
    <w:rsid w:val="004516BE"/>
    <w:rsid w:val="00456444"/>
    <w:rsid w:val="004565FD"/>
    <w:rsid w:val="004574DD"/>
    <w:rsid w:val="004576AD"/>
    <w:rsid w:val="00463318"/>
    <w:rsid w:val="004669BE"/>
    <w:rsid w:val="00477C1B"/>
    <w:rsid w:val="004834D2"/>
    <w:rsid w:val="00485A2F"/>
    <w:rsid w:val="00486963"/>
    <w:rsid w:val="00491D13"/>
    <w:rsid w:val="004922F7"/>
    <w:rsid w:val="004940AB"/>
    <w:rsid w:val="004A7E14"/>
    <w:rsid w:val="004B1A33"/>
    <w:rsid w:val="004B29DD"/>
    <w:rsid w:val="004B3818"/>
    <w:rsid w:val="004C07DD"/>
    <w:rsid w:val="004C35CB"/>
    <w:rsid w:val="004C395C"/>
    <w:rsid w:val="004C593D"/>
    <w:rsid w:val="004C69E7"/>
    <w:rsid w:val="004C7C85"/>
    <w:rsid w:val="004D1B27"/>
    <w:rsid w:val="004D21EE"/>
    <w:rsid w:val="004D419B"/>
    <w:rsid w:val="004D7321"/>
    <w:rsid w:val="004D77B9"/>
    <w:rsid w:val="004D79AD"/>
    <w:rsid w:val="004E1344"/>
    <w:rsid w:val="004E32DD"/>
    <w:rsid w:val="004E697B"/>
    <w:rsid w:val="004E6C92"/>
    <w:rsid w:val="004F0BDE"/>
    <w:rsid w:val="004F3D52"/>
    <w:rsid w:val="005044E2"/>
    <w:rsid w:val="00506D46"/>
    <w:rsid w:val="00513FEF"/>
    <w:rsid w:val="00514602"/>
    <w:rsid w:val="00515FCD"/>
    <w:rsid w:val="0052143B"/>
    <w:rsid w:val="00523CBF"/>
    <w:rsid w:val="005242ED"/>
    <w:rsid w:val="00525922"/>
    <w:rsid w:val="00527354"/>
    <w:rsid w:val="00530F24"/>
    <w:rsid w:val="005325D4"/>
    <w:rsid w:val="00532D19"/>
    <w:rsid w:val="005374EA"/>
    <w:rsid w:val="00544500"/>
    <w:rsid w:val="00545A02"/>
    <w:rsid w:val="0054776D"/>
    <w:rsid w:val="00551563"/>
    <w:rsid w:val="005515CF"/>
    <w:rsid w:val="00552EBA"/>
    <w:rsid w:val="005547EE"/>
    <w:rsid w:val="00556585"/>
    <w:rsid w:val="00556F87"/>
    <w:rsid w:val="00557D1A"/>
    <w:rsid w:val="00570C03"/>
    <w:rsid w:val="0057429F"/>
    <w:rsid w:val="00576728"/>
    <w:rsid w:val="00577871"/>
    <w:rsid w:val="00577A04"/>
    <w:rsid w:val="00577CD9"/>
    <w:rsid w:val="0058405F"/>
    <w:rsid w:val="0058447A"/>
    <w:rsid w:val="00587820"/>
    <w:rsid w:val="00592EF6"/>
    <w:rsid w:val="00594890"/>
    <w:rsid w:val="00597671"/>
    <w:rsid w:val="005A16E5"/>
    <w:rsid w:val="005A49F0"/>
    <w:rsid w:val="005A774F"/>
    <w:rsid w:val="005B2DD4"/>
    <w:rsid w:val="005B68A9"/>
    <w:rsid w:val="005D0A7A"/>
    <w:rsid w:val="005E1E52"/>
    <w:rsid w:val="005E3B62"/>
    <w:rsid w:val="005F0B40"/>
    <w:rsid w:val="005F31DE"/>
    <w:rsid w:val="005F3D27"/>
    <w:rsid w:val="005F42B3"/>
    <w:rsid w:val="005F516A"/>
    <w:rsid w:val="005F680F"/>
    <w:rsid w:val="005F746B"/>
    <w:rsid w:val="00601F5A"/>
    <w:rsid w:val="006042CB"/>
    <w:rsid w:val="006050F2"/>
    <w:rsid w:val="00606F9D"/>
    <w:rsid w:val="00607671"/>
    <w:rsid w:val="00611BD2"/>
    <w:rsid w:val="006156D2"/>
    <w:rsid w:val="0061754A"/>
    <w:rsid w:val="0062101C"/>
    <w:rsid w:val="00631197"/>
    <w:rsid w:val="00634D3C"/>
    <w:rsid w:val="006433FE"/>
    <w:rsid w:val="0064522A"/>
    <w:rsid w:val="00651C12"/>
    <w:rsid w:val="00653139"/>
    <w:rsid w:val="006534B1"/>
    <w:rsid w:val="00653DE7"/>
    <w:rsid w:val="006568FB"/>
    <w:rsid w:val="00656A74"/>
    <w:rsid w:val="0065724A"/>
    <w:rsid w:val="00664997"/>
    <w:rsid w:val="00664D0C"/>
    <w:rsid w:val="006665DB"/>
    <w:rsid w:val="006668E2"/>
    <w:rsid w:val="0066788C"/>
    <w:rsid w:val="006709CB"/>
    <w:rsid w:val="00671794"/>
    <w:rsid w:val="00675AF5"/>
    <w:rsid w:val="006808CF"/>
    <w:rsid w:val="006812C1"/>
    <w:rsid w:val="00683605"/>
    <w:rsid w:val="006842CA"/>
    <w:rsid w:val="00684BED"/>
    <w:rsid w:val="00686E11"/>
    <w:rsid w:val="00687915"/>
    <w:rsid w:val="00691A93"/>
    <w:rsid w:val="0069313B"/>
    <w:rsid w:val="006A2DDF"/>
    <w:rsid w:val="006A4027"/>
    <w:rsid w:val="006A4D74"/>
    <w:rsid w:val="006B4730"/>
    <w:rsid w:val="006B5FFB"/>
    <w:rsid w:val="006B73B7"/>
    <w:rsid w:val="006C0649"/>
    <w:rsid w:val="006C484B"/>
    <w:rsid w:val="006C7102"/>
    <w:rsid w:val="006C7E40"/>
    <w:rsid w:val="006D2244"/>
    <w:rsid w:val="006D2CA6"/>
    <w:rsid w:val="006D790A"/>
    <w:rsid w:val="006D7EB7"/>
    <w:rsid w:val="006D7F56"/>
    <w:rsid w:val="006E3DC3"/>
    <w:rsid w:val="006E57B0"/>
    <w:rsid w:val="006E6CA7"/>
    <w:rsid w:val="006F0960"/>
    <w:rsid w:val="006F2D98"/>
    <w:rsid w:val="006F3616"/>
    <w:rsid w:val="007049BD"/>
    <w:rsid w:val="00704DD1"/>
    <w:rsid w:val="0071678A"/>
    <w:rsid w:val="00717F70"/>
    <w:rsid w:val="00721959"/>
    <w:rsid w:val="00726590"/>
    <w:rsid w:val="00727F5B"/>
    <w:rsid w:val="007314B3"/>
    <w:rsid w:val="00731571"/>
    <w:rsid w:val="0073447E"/>
    <w:rsid w:val="007349AC"/>
    <w:rsid w:val="00740005"/>
    <w:rsid w:val="007404EC"/>
    <w:rsid w:val="007427D1"/>
    <w:rsid w:val="00743642"/>
    <w:rsid w:val="00746888"/>
    <w:rsid w:val="007470A7"/>
    <w:rsid w:val="00750028"/>
    <w:rsid w:val="00751664"/>
    <w:rsid w:val="00754376"/>
    <w:rsid w:val="007546BA"/>
    <w:rsid w:val="00755799"/>
    <w:rsid w:val="00761AF8"/>
    <w:rsid w:val="00762A3F"/>
    <w:rsid w:val="0076744A"/>
    <w:rsid w:val="0077401E"/>
    <w:rsid w:val="0077651D"/>
    <w:rsid w:val="007843F7"/>
    <w:rsid w:val="007848AF"/>
    <w:rsid w:val="00786DBD"/>
    <w:rsid w:val="0079476A"/>
    <w:rsid w:val="00794B79"/>
    <w:rsid w:val="00796AFD"/>
    <w:rsid w:val="007975CF"/>
    <w:rsid w:val="00797A4A"/>
    <w:rsid w:val="00797BA5"/>
    <w:rsid w:val="007A1367"/>
    <w:rsid w:val="007A1852"/>
    <w:rsid w:val="007A1D7A"/>
    <w:rsid w:val="007A4395"/>
    <w:rsid w:val="007A4D7E"/>
    <w:rsid w:val="007A6468"/>
    <w:rsid w:val="007A6681"/>
    <w:rsid w:val="007B03EB"/>
    <w:rsid w:val="007B24B1"/>
    <w:rsid w:val="007B350E"/>
    <w:rsid w:val="007B46D5"/>
    <w:rsid w:val="007B63CB"/>
    <w:rsid w:val="007B7BA2"/>
    <w:rsid w:val="007B7E8A"/>
    <w:rsid w:val="007C02D0"/>
    <w:rsid w:val="007C2027"/>
    <w:rsid w:val="007C5EF0"/>
    <w:rsid w:val="007D07BB"/>
    <w:rsid w:val="007D18D6"/>
    <w:rsid w:val="007D1B7F"/>
    <w:rsid w:val="007D405D"/>
    <w:rsid w:val="007D5428"/>
    <w:rsid w:val="007D7D45"/>
    <w:rsid w:val="007E5552"/>
    <w:rsid w:val="007E657E"/>
    <w:rsid w:val="007E7637"/>
    <w:rsid w:val="007F1C63"/>
    <w:rsid w:val="007F2EC5"/>
    <w:rsid w:val="007F4AC9"/>
    <w:rsid w:val="007F5CA4"/>
    <w:rsid w:val="00801989"/>
    <w:rsid w:val="00803EEE"/>
    <w:rsid w:val="00805273"/>
    <w:rsid w:val="00812E40"/>
    <w:rsid w:val="00814943"/>
    <w:rsid w:val="008166DD"/>
    <w:rsid w:val="00817B69"/>
    <w:rsid w:val="008200E4"/>
    <w:rsid w:val="00822F1E"/>
    <w:rsid w:val="00824935"/>
    <w:rsid w:val="00831F38"/>
    <w:rsid w:val="00834717"/>
    <w:rsid w:val="00834E50"/>
    <w:rsid w:val="0084165F"/>
    <w:rsid w:val="00846DA1"/>
    <w:rsid w:val="00846E1B"/>
    <w:rsid w:val="00846F20"/>
    <w:rsid w:val="008509BB"/>
    <w:rsid w:val="008548B3"/>
    <w:rsid w:val="00856FB8"/>
    <w:rsid w:val="008609B3"/>
    <w:rsid w:val="008644DA"/>
    <w:rsid w:val="00866C88"/>
    <w:rsid w:val="008708C8"/>
    <w:rsid w:val="008740BB"/>
    <w:rsid w:val="00875365"/>
    <w:rsid w:val="00876FA4"/>
    <w:rsid w:val="0088032A"/>
    <w:rsid w:val="008815D0"/>
    <w:rsid w:val="008851C3"/>
    <w:rsid w:val="0088625E"/>
    <w:rsid w:val="0088722B"/>
    <w:rsid w:val="00887BF3"/>
    <w:rsid w:val="0089205E"/>
    <w:rsid w:val="008933B2"/>
    <w:rsid w:val="00897215"/>
    <w:rsid w:val="00897E27"/>
    <w:rsid w:val="008A0309"/>
    <w:rsid w:val="008A0C8C"/>
    <w:rsid w:val="008A30C9"/>
    <w:rsid w:val="008A34DB"/>
    <w:rsid w:val="008A4692"/>
    <w:rsid w:val="008B1905"/>
    <w:rsid w:val="008B5132"/>
    <w:rsid w:val="008B5799"/>
    <w:rsid w:val="008C1A84"/>
    <w:rsid w:val="008C3ED9"/>
    <w:rsid w:val="008C7FBB"/>
    <w:rsid w:val="008D0DC6"/>
    <w:rsid w:val="008D0EAC"/>
    <w:rsid w:val="008D1264"/>
    <w:rsid w:val="008D2D62"/>
    <w:rsid w:val="008D4D5B"/>
    <w:rsid w:val="008D52A1"/>
    <w:rsid w:val="008E001C"/>
    <w:rsid w:val="008E1EFE"/>
    <w:rsid w:val="008E2928"/>
    <w:rsid w:val="008E3D11"/>
    <w:rsid w:val="008E6225"/>
    <w:rsid w:val="008E6DB4"/>
    <w:rsid w:val="008E71D9"/>
    <w:rsid w:val="008F0270"/>
    <w:rsid w:val="008F1034"/>
    <w:rsid w:val="008F1FCD"/>
    <w:rsid w:val="008F4737"/>
    <w:rsid w:val="008F534A"/>
    <w:rsid w:val="008F697C"/>
    <w:rsid w:val="008F712D"/>
    <w:rsid w:val="00901309"/>
    <w:rsid w:val="0090290B"/>
    <w:rsid w:val="00904D3E"/>
    <w:rsid w:val="009137B7"/>
    <w:rsid w:val="009147BF"/>
    <w:rsid w:val="0091483D"/>
    <w:rsid w:val="00914EAA"/>
    <w:rsid w:val="00915B98"/>
    <w:rsid w:val="00922CE8"/>
    <w:rsid w:val="009239D2"/>
    <w:rsid w:val="00926805"/>
    <w:rsid w:val="009279A3"/>
    <w:rsid w:val="00930CDA"/>
    <w:rsid w:val="009327CD"/>
    <w:rsid w:val="00936477"/>
    <w:rsid w:val="009429FF"/>
    <w:rsid w:val="00942D15"/>
    <w:rsid w:val="0094348A"/>
    <w:rsid w:val="00950B1A"/>
    <w:rsid w:val="009536D0"/>
    <w:rsid w:val="00954F94"/>
    <w:rsid w:val="0095531B"/>
    <w:rsid w:val="009556FF"/>
    <w:rsid w:val="0095649F"/>
    <w:rsid w:val="00960C9D"/>
    <w:rsid w:val="00962BCD"/>
    <w:rsid w:val="009671C3"/>
    <w:rsid w:val="00967D7B"/>
    <w:rsid w:val="00981375"/>
    <w:rsid w:val="00985BFD"/>
    <w:rsid w:val="00985DCB"/>
    <w:rsid w:val="0099323C"/>
    <w:rsid w:val="009A2740"/>
    <w:rsid w:val="009A5755"/>
    <w:rsid w:val="009A6281"/>
    <w:rsid w:val="009A67EA"/>
    <w:rsid w:val="009B3E4D"/>
    <w:rsid w:val="009B410A"/>
    <w:rsid w:val="009B4401"/>
    <w:rsid w:val="009B4C33"/>
    <w:rsid w:val="009B667F"/>
    <w:rsid w:val="009B7639"/>
    <w:rsid w:val="009C113A"/>
    <w:rsid w:val="009C5115"/>
    <w:rsid w:val="009C5AAD"/>
    <w:rsid w:val="009C5B3B"/>
    <w:rsid w:val="009D42F7"/>
    <w:rsid w:val="009E0981"/>
    <w:rsid w:val="009E203F"/>
    <w:rsid w:val="009E758D"/>
    <w:rsid w:val="009F1A00"/>
    <w:rsid w:val="009F2BD1"/>
    <w:rsid w:val="009F30E5"/>
    <w:rsid w:val="009F7B3B"/>
    <w:rsid w:val="00A01912"/>
    <w:rsid w:val="00A02D17"/>
    <w:rsid w:val="00A0598D"/>
    <w:rsid w:val="00A06F4A"/>
    <w:rsid w:val="00A15285"/>
    <w:rsid w:val="00A21922"/>
    <w:rsid w:val="00A2244C"/>
    <w:rsid w:val="00A224B9"/>
    <w:rsid w:val="00A234AA"/>
    <w:rsid w:val="00A23AB9"/>
    <w:rsid w:val="00A30519"/>
    <w:rsid w:val="00A36D69"/>
    <w:rsid w:val="00A41871"/>
    <w:rsid w:val="00A4189D"/>
    <w:rsid w:val="00A4420C"/>
    <w:rsid w:val="00A45167"/>
    <w:rsid w:val="00A47F5F"/>
    <w:rsid w:val="00A57737"/>
    <w:rsid w:val="00A63F02"/>
    <w:rsid w:val="00A6682F"/>
    <w:rsid w:val="00A66E27"/>
    <w:rsid w:val="00A7004C"/>
    <w:rsid w:val="00A72D88"/>
    <w:rsid w:val="00A736D0"/>
    <w:rsid w:val="00A7514A"/>
    <w:rsid w:val="00A807ED"/>
    <w:rsid w:val="00A81D1F"/>
    <w:rsid w:val="00A848C1"/>
    <w:rsid w:val="00A84F93"/>
    <w:rsid w:val="00A851B7"/>
    <w:rsid w:val="00A869CF"/>
    <w:rsid w:val="00A9185E"/>
    <w:rsid w:val="00A92CCB"/>
    <w:rsid w:val="00A948EA"/>
    <w:rsid w:val="00A94934"/>
    <w:rsid w:val="00A95719"/>
    <w:rsid w:val="00AA1C80"/>
    <w:rsid w:val="00AA6EF5"/>
    <w:rsid w:val="00AB1BD1"/>
    <w:rsid w:val="00AB2B0B"/>
    <w:rsid w:val="00AB422B"/>
    <w:rsid w:val="00AB4623"/>
    <w:rsid w:val="00AB4BB3"/>
    <w:rsid w:val="00AC0C8E"/>
    <w:rsid w:val="00AD2671"/>
    <w:rsid w:val="00AE04F4"/>
    <w:rsid w:val="00AE498B"/>
    <w:rsid w:val="00AF0C95"/>
    <w:rsid w:val="00AF3445"/>
    <w:rsid w:val="00AF3EF1"/>
    <w:rsid w:val="00AF51B8"/>
    <w:rsid w:val="00B017BE"/>
    <w:rsid w:val="00B01E68"/>
    <w:rsid w:val="00B040F4"/>
    <w:rsid w:val="00B04712"/>
    <w:rsid w:val="00B06C38"/>
    <w:rsid w:val="00B11409"/>
    <w:rsid w:val="00B159B4"/>
    <w:rsid w:val="00B16227"/>
    <w:rsid w:val="00B16482"/>
    <w:rsid w:val="00B20C8C"/>
    <w:rsid w:val="00B26333"/>
    <w:rsid w:val="00B301EB"/>
    <w:rsid w:val="00B30DAC"/>
    <w:rsid w:val="00B31092"/>
    <w:rsid w:val="00B31D02"/>
    <w:rsid w:val="00B358B4"/>
    <w:rsid w:val="00B40015"/>
    <w:rsid w:val="00B404BC"/>
    <w:rsid w:val="00B41609"/>
    <w:rsid w:val="00B42601"/>
    <w:rsid w:val="00B42941"/>
    <w:rsid w:val="00B442D6"/>
    <w:rsid w:val="00B44B71"/>
    <w:rsid w:val="00B52FF7"/>
    <w:rsid w:val="00B569FD"/>
    <w:rsid w:val="00B56D13"/>
    <w:rsid w:val="00B56D28"/>
    <w:rsid w:val="00B62297"/>
    <w:rsid w:val="00B72193"/>
    <w:rsid w:val="00B7389B"/>
    <w:rsid w:val="00B743FB"/>
    <w:rsid w:val="00B7648D"/>
    <w:rsid w:val="00B76B50"/>
    <w:rsid w:val="00B86E18"/>
    <w:rsid w:val="00B90542"/>
    <w:rsid w:val="00B91097"/>
    <w:rsid w:val="00B971CC"/>
    <w:rsid w:val="00BA06BB"/>
    <w:rsid w:val="00BA11F5"/>
    <w:rsid w:val="00BA17B1"/>
    <w:rsid w:val="00BA2895"/>
    <w:rsid w:val="00BA5641"/>
    <w:rsid w:val="00BA69CC"/>
    <w:rsid w:val="00BB26B7"/>
    <w:rsid w:val="00BB4A56"/>
    <w:rsid w:val="00BB4D28"/>
    <w:rsid w:val="00BB5412"/>
    <w:rsid w:val="00BB6E84"/>
    <w:rsid w:val="00BC2E9E"/>
    <w:rsid w:val="00BD07F4"/>
    <w:rsid w:val="00BD3333"/>
    <w:rsid w:val="00BE0776"/>
    <w:rsid w:val="00BE35DA"/>
    <w:rsid w:val="00BE497F"/>
    <w:rsid w:val="00BE564D"/>
    <w:rsid w:val="00BE57D4"/>
    <w:rsid w:val="00BE5F94"/>
    <w:rsid w:val="00BE799A"/>
    <w:rsid w:val="00BF078D"/>
    <w:rsid w:val="00BF17C3"/>
    <w:rsid w:val="00BF32D0"/>
    <w:rsid w:val="00BF4501"/>
    <w:rsid w:val="00BF590D"/>
    <w:rsid w:val="00BF7E75"/>
    <w:rsid w:val="00C05CA0"/>
    <w:rsid w:val="00C05F7D"/>
    <w:rsid w:val="00C07AE8"/>
    <w:rsid w:val="00C1039D"/>
    <w:rsid w:val="00C105C0"/>
    <w:rsid w:val="00C14C19"/>
    <w:rsid w:val="00C16B37"/>
    <w:rsid w:val="00C207FC"/>
    <w:rsid w:val="00C2106F"/>
    <w:rsid w:val="00C210AD"/>
    <w:rsid w:val="00C21BB2"/>
    <w:rsid w:val="00C230D6"/>
    <w:rsid w:val="00C25644"/>
    <w:rsid w:val="00C32171"/>
    <w:rsid w:val="00C34393"/>
    <w:rsid w:val="00C37B66"/>
    <w:rsid w:val="00C40AFA"/>
    <w:rsid w:val="00C4166B"/>
    <w:rsid w:val="00C427AE"/>
    <w:rsid w:val="00C44920"/>
    <w:rsid w:val="00C44E7F"/>
    <w:rsid w:val="00C512DC"/>
    <w:rsid w:val="00C538AA"/>
    <w:rsid w:val="00C55C2B"/>
    <w:rsid w:val="00C60FC5"/>
    <w:rsid w:val="00C639AA"/>
    <w:rsid w:val="00C677B6"/>
    <w:rsid w:val="00C7550D"/>
    <w:rsid w:val="00C8166B"/>
    <w:rsid w:val="00C81E00"/>
    <w:rsid w:val="00C8294C"/>
    <w:rsid w:val="00C929ED"/>
    <w:rsid w:val="00C93117"/>
    <w:rsid w:val="00C93D1B"/>
    <w:rsid w:val="00C94CBA"/>
    <w:rsid w:val="00C954B4"/>
    <w:rsid w:val="00C96DE8"/>
    <w:rsid w:val="00CA0867"/>
    <w:rsid w:val="00CA12E7"/>
    <w:rsid w:val="00CA2D35"/>
    <w:rsid w:val="00CA2DB8"/>
    <w:rsid w:val="00CB59D2"/>
    <w:rsid w:val="00CC2D1A"/>
    <w:rsid w:val="00CC4389"/>
    <w:rsid w:val="00CD248E"/>
    <w:rsid w:val="00CD2AB4"/>
    <w:rsid w:val="00CD3929"/>
    <w:rsid w:val="00CD550A"/>
    <w:rsid w:val="00CE408E"/>
    <w:rsid w:val="00CE5021"/>
    <w:rsid w:val="00CE50D9"/>
    <w:rsid w:val="00CE6458"/>
    <w:rsid w:val="00CE76F0"/>
    <w:rsid w:val="00CF0DA0"/>
    <w:rsid w:val="00CF1CA0"/>
    <w:rsid w:val="00CF2F5E"/>
    <w:rsid w:val="00CF3C6E"/>
    <w:rsid w:val="00CF71EE"/>
    <w:rsid w:val="00D0548E"/>
    <w:rsid w:val="00D07195"/>
    <w:rsid w:val="00D104C4"/>
    <w:rsid w:val="00D10FD5"/>
    <w:rsid w:val="00D13B70"/>
    <w:rsid w:val="00D220B1"/>
    <w:rsid w:val="00D226FC"/>
    <w:rsid w:val="00D27116"/>
    <w:rsid w:val="00D341E5"/>
    <w:rsid w:val="00D363F9"/>
    <w:rsid w:val="00D40AD6"/>
    <w:rsid w:val="00D40F52"/>
    <w:rsid w:val="00D41E74"/>
    <w:rsid w:val="00D45797"/>
    <w:rsid w:val="00D46FD9"/>
    <w:rsid w:val="00D50101"/>
    <w:rsid w:val="00D5149B"/>
    <w:rsid w:val="00D51764"/>
    <w:rsid w:val="00D54F5C"/>
    <w:rsid w:val="00D56823"/>
    <w:rsid w:val="00D60F38"/>
    <w:rsid w:val="00D6447D"/>
    <w:rsid w:val="00D71187"/>
    <w:rsid w:val="00D72C8F"/>
    <w:rsid w:val="00D72F52"/>
    <w:rsid w:val="00D73214"/>
    <w:rsid w:val="00D76743"/>
    <w:rsid w:val="00D76DA4"/>
    <w:rsid w:val="00D85650"/>
    <w:rsid w:val="00D8596B"/>
    <w:rsid w:val="00D86A41"/>
    <w:rsid w:val="00D91CA6"/>
    <w:rsid w:val="00D91DFD"/>
    <w:rsid w:val="00D93C5E"/>
    <w:rsid w:val="00D9463C"/>
    <w:rsid w:val="00D94C6F"/>
    <w:rsid w:val="00D97782"/>
    <w:rsid w:val="00DA4485"/>
    <w:rsid w:val="00DA478A"/>
    <w:rsid w:val="00DA548A"/>
    <w:rsid w:val="00DA61EB"/>
    <w:rsid w:val="00DA6C88"/>
    <w:rsid w:val="00DB0DDF"/>
    <w:rsid w:val="00DB3A57"/>
    <w:rsid w:val="00DB4C63"/>
    <w:rsid w:val="00DB530D"/>
    <w:rsid w:val="00DB7CA1"/>
    <w:rsid w:val="00DC3895"/>
    <w:rsid w:val="00DC3B76"/>
    <w:rsid w:val="00DC4411"/>
    <w:rsid w:val="00DC45D8"/>
    <w:rsid w:val="00DD2395"/>
    <w:rsid w:val="00DD5654"/>
    <w:rsid w:val="00DD5A40"/>
    <w:rsid w:val="00DE2E96"/>
    <w:rsid w:val="00DE585A"/>
    <w:rsid w:val="00DF6B6B"/>
    <w:rsid w:val="00DF6DCC"/>
    <w:rsid w:val="00E03F5F"/>
    <w:rsid w:val="00E065B9"/>
    <w:rsid w:val="00E067E9"/>
    <w:rsid w:val="00E06BEA"/>
    <w:rsid w:val="00E10EF5"/>
    <w:rsid w:val="00E1145D"/>
    <w:rsid w:val="00E1288F"/>
    <w:rsid w:val="00E214ED"/>
    <w:rsid w:val="00E21BA8"/>
    <w:rsid w:val="00E2462D"/>
    <w:rsid w:val="00E25F3E"/>
    <w:rsid w:val="00E27E7B"/>
    <w:rsid w:val="00E309DB"/>
    <w:rsid w:val="00E32258"/>
    <w:rsid w:val="00E35D66"/>
    <w:rsid w:val="00E37914"/>
    <w:rsid w:val="00E40BA8"/>
    <w:rsid w:val="00E41FF7"/>
    <w:rsid w:val="00E427E2"/>
    <w:rsid w:val="00E56D05"/>
    <w:rsid w:val="00E626D3"/>
    <w:rsid w:val="00E64615"/>
    <w:rsid w:val="00E672D0"/>
    <w:rsid w:val="00E74056"/>
    <w:rsid w:val="00E75601"/>
    <w:rsid w:val="00E77E07"/>
    <w:rsid w:val="00E80D77"/>
    <w:rsid w:val="00E845A5"/>
    <w:rsid w:val="00E870ED"/>
    <w:rsid w:val="00E90A69"/>
    <w:rsid w:val="00E92F64"/>
    <w:rsid w:val="00E9303A"/>
    <w:rsid w:val="00EA0E06"/>
    <w:rsid w:val="00EA1EDE"/>
    <w:rsid w:val="00EA24D8"/>
    <w:rsid w:val="00EA3B36"/>
    <w:rsid w:val="00EA41FF"/>
    <w:rsid w:val="00EB0E5C"/>
    <w:rsid w:val="00EB32B5"/>
    <w:rsid w:val="00EB42E4"/>
    <w:rsid w:val="00EB5393"/>
    <w:rsid w:val="00EB6734"/>
    <w:rsid w:val="00EB7CA0"/>
    <w:rsid w:val="00EC19F9"/>
    <w:rsid w:val="00EC783A"/>
    <w:rsid w:val="00ED469F"/>
    <w:rsid w:val="00ED5261"/>
    <w:rsid w:val="00ED5A8E"/>
    <w:rsid w:val="00EE7D84"/>
    <w:rsid w:val="00EF3F54"/>
    <w:rsid w:val="00EF6D8C"/>
    <w:rsid w:val="00F01F87"/>
    <w:rsid w:val="00F06080"/>
    <w:rsid w:val="00F0663F"/>
    <w:rsid w:val="00F06E83"/>
    <w:rsid w:val="00F07AC3"/>
    <w:rsid w:val="00F11302"/>
    <w:rsid w:val="00F11F41"/>
    <w:rsid w:val="00F154ED"/>
    <w:rsid w:val="00F16839"/>
    <w:rsid w:val="00F21625"/>
    <w:rsid w:val="00F21E1D"/>
    <w:rsid w:val="00F23557"/>
    <w:rsid w:val="00F23FE3"/>
    <w:rsid w:val="00F24128"/>
    <w:rsid w:val="00F25454"/>
    <w:rsid w:val="00F31297"/>
    <w:rsid w:val="00F3132A"/>
    <w:rsid w:val="00F3426F"/>
    <w:rsid w:val="00F3709E"/>
    <w:rsid w:val="00F41204"/>
    <w:rsid w:val="00F42609"/>
    <w:rsid w:val="00F435A9"/>
    <w:rsid w:val="00F44748"/>
    <w:rsid w:val="00F450BF"/>
    <w:rsid w:val="00F46E44"/>
    <w:rsid w:val="00F47D99"/>
    <w:rsid w:val="00F53B8E"/>
    <w:rsid w:val="00F556E9"/>
    <w:rsid w:val="00F572C5"/>
    <w:rsid w:val="00F60C1E"/>
    <w:rsid w:val="00F65DB7"/>
    <w:rsid w:val="00F661A7"/>
    <w:rsid w:val="00F66682"/>
    <w:rsid w:val="00F66BA1"/>
    <w:rsid w:val="00F8049A"/>
    <w:rsid w:val="00F82D76"/>
    <w:rsid w:val="00F84987"/>
    <w:rsid w:val="00F84CE4"/>
    <w:rsid w:val="00F857F5"/>
    <w:rsid w:val="00F929E6"/>
    <w:rsid w:val="00F92AB8"/>
    <w:rsid w:val="00F94548"/>
    <w:rsid w:val="00F9683F"/>
    <w:rsid w:val="00F974F3"/>
    <w:rsid w:val="00F97964"/>
    <w:rsid w:val="00FA25CE"/>
    <w:rsid w:val="00FA57EE"/>
    <w:rsid w:val="00FA63CA"/>
    <w:rsid w:val="00FA6462"/>
    <w:rsid w:val="00FB162E"/>
    <w:rsid w:val="00FB445A"/>
    <w:rsid w:val="00FB539A"/>
    <w:rsid w:val="00FC08EF"/>
    <w:rsid w:val="00FC0CA1"/>
    <w:rsid w:val="00FD0539"/>
    <w:rsid w:val="00FE0BD0"/>
    <w:rsid w:val="00FE1511"/>
    <w:rsid w:val="00FE17CE"/>
    <w:rsid w:val="00FE1C2A"/>
    <w:rsid w:val="00FE5B37"/>
    <w:rsid w:val="00FE6123"/>
    <w:rsid w:val="00FE67EB"/>
    <w:rsid w:val="00FE6DF6"/>
    <w:rsid w:val="00FF0126"/>
    <w:rsid w:val="00FF1A8E"/>
    <w:rsid w:val="00FF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docId w15:val="{432E7702-F42B-4910-A42D-94EFF817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qFormat/>
    <w:rsid w:val="0062101C"/>
    <w:pPr>
      <w:keepNext/>
      <w:jc w:val="both"/>
      <w:outlineLvl w:val="1"/>
    </w:pPr>
    <w:rPr>
      <w:sz w:val="28"/>
      <w:szCs w:val="24"/>
    </w:rPr>
  </w:style>
  <w:style w:type="paragraph" w:styleId="Ttulo3">
    <w:name w:val="heading 3"/>
    <w:basedOn w:val="Normal"/>
    <w:next w:val="Normal"/>
    <w:qFormat/>
    <w:rsid w:val="00C931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Estilo2">
    <w:name w:val="Estilo2"/>
    <w:basedOn w:val="Normal"/>
    <w:pPr>
      <w:spacing w:before="120"/>
      <w:jc w:val="both"/>
    </w:pPr>
    <w:rPr>
      <w:b/>
      <w:caps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Legenda">
    <w:name w:val="caption"/>
    <w:basedOn w:val="Normal"/>
    <w:next w:val="Normal"/>
    <w:qFormat/>
    <w:rsid w:val="001365DE"/>
    <w:pPr>
      <w:ind w:right="199"/>
      <w:jc w:val="center"/>
    </w:pPr>
    <w:rPr>
      <w:rFonts w:ascii="Arial" w:hAnsi="Arial"/>
      <w:b/>
      <w:sz w:val="24"/>
    </w:rPr>
  </w:style>
  <w:style w:type="paragraph" w:customStyle="1" w:styleId="Estilo1">
    <w:name w:val="Estilo1"/>
    <w:basedOn w:val="Normal"/>
    <w:pPr>
      <w:jc w:val="center"/>
    </w:pPr>
    <w:rPr>
      <w:b/>
      <w:caps/>
      <w:sz w:val="24"/>
    </w:rPr>
  </w:style>
  <w:style w:type="paragraph" w:customStyle="1" w:styleId="Estilo3">
    <w:name w:val="Estilo3"/>
    <w:basedOn w:val="Normal"/>
    <w:pPr>
      <w:spacing w:before="120"/>
      <w:ind w:left="851" w:hanging="397"/>
      <w:jc w:val="both"/>
    </w:pPr>
  </w:style>
  <w:style w:type="paragraph" w:customStyle="1" w:styleId="Estilo4">
    <w:name w:val="Estilo4"/>
    <w:basedOn w:val="Estilo3"/>
    <w:pPr>
      <w:ind w:left="907" w:firstLine="0"/>
    </w:pPr>
  </w:style>
  <w:style w:type="numbering" w:styleId="111111">
    <w:name w:val="Outline List 2"/>
    <w:basedOn w:val="Semlista"/>
    <w:rsid w:val="009F30E5"/>
    <w:pPr>
      <w:numPr>
        <w:numId w:val="8"/>
      </w:numPr>
    </w:pPr>
  </w:style>
  <w:style w:type="paragraph" w:styleId="Recuodecorpodetexto">
    <w:name w:val="Body Text Indent"/>
    <w:basedOn w:val="Normal"/>
    <w:rsid w:val="0064522A"/>
    <w:pPr>
      <w:ind w:left="900" w:hanging="900"/>
      <w:jc w:val="both"/>
    </w:pPr>
    <w:rPr>
      <w:b/>
      <w:bCs/>
      <w:sz w:val="24"/>
      <w:szCs w:val="24"/>
    </w:rPr>
  </w:style>
  <w:style w:type="paragraph" w:styleId="Recuodecorpodetexto2">
    <w:name w:val="Body Text Indent 2"/>
    <w:basedOn w:val="Normal"/>
    <w:rsid w:val="0064522A"/>
    <w:pPr>
      <w:ind w:left="1410"/>
      <w:jc w:val="both"/>
    </w:pPr>
    <w:rPr>
      <w:sz w:val="24"/>
      <w:szCs w:val="24"/>
    </w:rPr>
  </w:style>
  <w:style w:type="paragraph" w:styleId="Corpodetexto">
    <w:name w:val="Body Text"/>
    <w:basedOn w:val="Normal"/>
    <w:rsid w:val="0062101C"/>
    <w:pPr>
      <w:spacing w:after="120"/>
    </w:pPr>
  </w:style>
  <w:style w:type="paragraph" w:styleId="Textodebalo">
    <w:name w:val="Balloon Text"/>
    <w:basedOn w:val="Normal"/>
    <w:semiHidden/>
    <w:rsid w:val="000D0D9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46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rsid w:val="00EA41FF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A41FF"/>
  </w:style>
  <w:style w:type="character" w:customStyle="1" w:styleId="TextodecomentrioChar">
    <w:name w:val="Texto de comentário Char"/>
    <w:basedOn w:val="Fontepargpadro"/>
    <w:link w:val="Textodecomentrio"/>
    <w:rsid w:val="00EA41FF"/>
  </w:style>
  <w:style w:type="paragraph" w:styleId="Assuntodocomentrio">
    <w:name w:val="annotation subject"/>
    <w:basedOn w:val="Textodecomentrio"/>
    <w:next w:val="Textodecomentrio"/>
    <w:link w:val="AssuntodocomentrioChar"/>
    <w:rsid w:val="00EA41FF"/>
    <w:rPr>
      <w:b/>
      <w:bCs/>
    </w:rPr>
  </w:style>
  <w:style w:type="character" w:customStyle="1" w:styleId="AssuntodocomentrioChar">
    <w:name w:val="Assunto do comentário Char"/>
    <w:link w:val="Assuntodocomentrio"/>
    <w:rsid w:val="00EA41FF"/>
    <w:rPr>
      <w:b/>
      <w:bCs/>
    </w:rPr>
  </w:style>
  <w:style w:type="paragraph" w:customStyle="1" w:styleId="Standard">
    <w:name w:val="Standard"/>
    <w:rsid w:val="00B76B50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customStyle="1" w:styleId="Default">
    <w:name w:val="Default"/>
    <w:rsid w:val="00B76B50"/>
    <w:pPr>
      <w:suppressAutoHyphens/>
      <w:autoSpaceDE w:val="0"/>
      <w:autoSpaceDN w:val="0"/>
      <w:textAlignment w:val="baseline"/>
    </w:pPr>
    <w:rPr>
      <w:rFonts w:ascii="Arial" w:eastAsia="Calibri" w:hAnsi="Arial" w:cs="Arial"/>
      <w:color w:val="000000"/>
      <w:kern w:val="3"/>
      <w:sz w:val="24"/>
      <w:szCs w:val="24"/>
    </w:rPr>
  </w:style>
  <w:style w:type="numbering" w:customStyle="1" w:styleId="WW8Num2">
    <w:name w:val="WW8Num2"/>
    <w:basedOn w:val="Semlista"/>
    <w:rsid w:val="00B76B50"/>
    <w:pPr>
      <w:numPr>
        <w:numId w:val="31"/>
      </w:numPr>
    </w:pPr>
  </w:style>
  <w:style w:type="character" w:customStyle="1" w:styleId="apple-converted-space">
    <w:name w:val="apple-converted-space"/>
    <w:rsid w:val="000C5CC9"/>
  </w:style>
  <w:style w:type="character" w:styleId="Hyperlink">
    <w:name w:val="Hyperlink"/>
    <w:uiPriority w:val="99"/>
    <w:unhideWhenUsed/>
    <w:rsid w:val="000C5CC9"/>
    <w:rPr>
      <w:color w:val="0000FF"/>
      <w:u w:val="single"/>
    </w:rPr>
  </w:style>
  <w:style w:type="paragraph" w:styleId="Subttulo">
    <w:name w:val="Subtitle"/>
    <w:basedOn w:val="Normal"/>
    <w:next w:val="Normal"/>
    <w:link w:val="SubttuloChar"/>
    <w:qFormat/>
    <w:rsid w:val="00D226FC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 w:val="24"/>
    </w:rPr>
  </w:style>
  <w:style w:type="character" w:customStyle="1" w:styleId="SubttuloChar">
    <w:name w:val="Subtítulo Char"/>
    <w:link w:val="Subttulo"/>
    <w:rsid w:val="00D226FC"/>
    <w:rPr>
      <w:rFonts w:ascii="Arial" w:hAnsi="Arial"/>
      <w:caps/>
      <w:sz w:val="24"/>
    </w:rPr>
  </w:style>
  <w:style w:type="paragraph" w:styleId="Corpodetexto2">
    <w:name w:val="Body Text 2"/>
    <w:basedOn w:val="Normal"/>
    <w:link w:val="Corpodetexto2Char"/>
    <w:rsid w:val="00296877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296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mauri@nti.ufpb.br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amauri@nti.ufpb.br" TargetMode="External"/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VOBRAS\Niana\ESPCABEDEL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FC81A-CEED-49FF-BAF0-7B8D37842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ESPCABEDELO</Template>
  <TotalTime>9</TotalTime>
  <Pages>9</Pages>
  <Words>2751</Words>
  <Characters>15793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DA PARAÍBA</vt:lpstr>
    </vt:vector>
  </TitlesOfParts>
  <Company>Grizli777</Company>
  <LinksUpToDate>false</LinksUpToDate>
  <CharactersWithSpaces>18507</CharactersWithSpaces>
  <SharedDoc>false</SharedDoc>
  <HLinks>
    <vt:vector size="12" baseType="variant">
      <vt:variant>
        <vt:i4>7077911</vt:i4>
      </vt:variant>
      <vt:variant>
        <vt:i4>9</vt:i4>
      </vt:variant>
      <vt:variant>
        <vt:i4>0</vt:i4>
      </vt:variant>
      <vt:variant>
        <vt:i4>5</vt:i4>
      </vt:variant>
      <vt:variant>
        <vt:lpwstr>mailto:amauri@nti.ufpb.br</vt:lpwstr>
      </vt:variant>
      <vt:variant>
        <vt:lpwstr/>
      </vt:variant>
      <vt:variant>
        <vt:i4>7077911</vt:i4>
      </vt:variant>
      <vt:variant>
        <vt:i4>6</vt:i4>
      </vt:variant>
      <vt:variant>
        <vt:i4>0</vt:i4>
      </vt:variant>
      <vt:variant>
        <vt:i4>5</vt:i4>
      </vt:variant>
      <vt:variant>
        <vt:lpwstr>mailto:amauri@nti.ufpb.br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DA PARAÍBA</dc:title>
  <dc:creator>.</dc:creator>
  <cp:lastModifiedBy>CPL PU UFPB</cp:lastModifiedBy>
  <cp:revision>4</cp:revision>
  <cp:lastPrinted>2015-04-13T18:05:00Z</cp:lastPrinted>
  <dcterms:created xsi:type="dcterms:W3CDTF">2015-05-05T14:26:00Z</dcterms:created>
  <dcterms:modified xsi:type="dcterms:W3CDTF">2015-05-07T12:52:00Z</dcterms:modified>
</cp:coreProperties>
</file>